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43299" w14:textId="77777777" w:rsidR="00622264" w:rsidRPr="000420BC" w:rsidRDefault="00622264" w:rsidP="007B60A4">
      <w:pPr>
        <w:spacing w:after="0" w:line="240" w:lineRule="auto"/>
        <w:rPr>
          <w:rFonts w:ascii="Arial" w:eastAsia="Times New Roman" w:hAnsi="Arial" w:cs="Arial"/>
          <w:color w:val="000000"/>
          <w:lang w:eastAsia="es-MX"/>
        </w:rPr>
      </w:pPr>
      <w:r w:rsidRPr="000420BC">
        <w:rPr>
          <w:rFonts w:ascii="Arial" w:eastAsia="Times New Roman" w:hAnsi="Arial" w:cs="Arial"/>
          <w:color w:val="000000"/>
          <w:lang w:eastAsia="es-MX"/>
        </w:rPr>
        <w:t> </w:t>
      </w:r>
      <w:r w:rsidRPr="000420BC">
        <w:rPr>
          <w:rFonts w:ascii="Arial" w:eastAsia="Times New Roman" w:hAnsi="Arial" w:cs="Arial"/>
          <w:color w:val="000000"/>
          <w:lang w:eastAsia="es-MX"/>
        </w:rPr>
        <w:br/>
        <w:t>  </w:t>
      </w:r>
    </w:p>
    <w:p w14:paraId="5B85FF22"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E99963D"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52588AA"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BF8A7D1"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D4AD064"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A2999DE"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900B821"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5BA4CC10"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5C35683D" w14:textId="77777777" w:rsidR="00376FF8" w:rsidRPr="000420BC" w:rsidRDefault="00376FF8"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7ECD19E"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3324BA1" w14:textId="77777777"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0420BC">
        <w:rPr>
          <w:rFonts w:ascii="Arial" w:eastAsia="Times New Roman" w:hAnsi="Arial" w:cs="Arial"/>
          <w:color w:val="000000"/>
          <w:lang w:eastAsia="es-MX"/>
        </w:rPr>
        <w:t>ANEXO “A”</w:t>
      </w:r>
    </w:p>
    <w:p w14:paraId="5B8C1FE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p>
    <w:p w14:paraId="29B1A908"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br/>
      </w:r>
      <w:r w:rsidRPr="000420BC">
        <w:rPr>
          <w:rFonts w:ascii="Arial" w:eastAsia="Times New Roman" w:hAnsi="Arial" w:cs="Arial"/>
          <w:color w:val="000000"/>
          <w:lang w:eastAsia="es-MX"/>
        </w:rPr>
        <w:br/>
        <w:t>  </w:t>
      </w:r>
    </w:p>
    <w:p w14:paraId="1FAE5AE5"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color w:val="000000"/>
          <w:lang w:eastAsia="es-MX"/>
        </w:rPr>
        <w:t> </w:t>
      </w:r>
    </w:p>
    <w:p w14:paraId="7EE1C580" w14:textId="17871299" w:rsidR="006F7881" w:rsidRPr="00BC0FB1" w:rsidRDefault="00622264" w:rsidP="00BB3451">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b/>
          <w:color w:val="000000"/>
        </w:rPr>
      </w:pPr>
      <w:r w:rsidRPr="000420BC">
        <w:rPr>
          <w:rFonts w:ascii="Arial" w:eastAsia="Times New Roman" w:hAnsi="Arial" w:cs="Arial"/>
          <w:b/>
          <w:bCs/>
          <w:color w:val="000000"/>
          <w:lang w:eastAsia="es-MX"/>
        </w:rPr>
        <w:t xml:space="preserve">TARIFAS </w:t>
      </w:r>
    </w:p>
    <w:p w14:paraId="3662B630" w14:textId="502959B4" w:rsidR="00622264" w:rsidRPr="000420BC" w:rsidRDefault="00622264" w:rsidP="00BB3451">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0420BC">
        <w:rPr>
          <w:rFonts w:ascii="Arial" w:eastAsia="Times New Roman" w:hAnsi="Arial" w:cs="Arial"/>
          <w:b/>
          <w:bCs/>
          <w:color w:val="000000"/>
          <w:lang w:eastAsia="es-MX"/>
        </w:rPr>
        <w:br/>
        <w:t>  </w:t>
      </w:r>
    </w:p>
    <w:p w14:paraId="03F41E7E"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7426D16"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5A5FD05D"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28C964CA"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512C6D87"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072AD35" w14:textId="77777777" w:rsidR="00376FF8" w:rsidRPr="000420BC" w:rsidRDefault="00376FF8"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A6BA9F0"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                                                    </w:t>
      </w:r>
    </w:p>
    <w:p w14:paraId="4F63344D"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0420BC">
        <w:rPr>
          <w:rFonts w:ascii="Arial" w:eastAsia="Times New Roman" w:hAnsi="Arial" w:cs="Arial"/>
          <w:b/>
          <w:bCs/>
          <w:color w:val="000000"/>
          <w:lang w:eastAsia="es-MX"/>
        </w:rPr>
        <w:t> </w:t>
      </w:r>
    </w:p>
    <w:p w14:paraId="2BDA5F3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73829FE2" w14:textId="77777777" w:rsidR="00622264" w:rsidRPr="000420BC" w:rsidRDefault="00622264" w:rsidP="002414F1">
      <w:pPr>
        <w:pBdr>
          <w:top w:val="single" w:sz="24" w:space="1" w:color="auto"/>
          <w:left w:val="single" w:sz="24" w:space="4" w:color="auto"/>
          <w:bottom w:val="single" w:sz="24" w:space="1" w:color="auto"/>
          <w:right w:val="single" w:sz="24" w:space="4" w:color="auto"/>
        </w:pBdr>
        <w:tabs>
          <w:tab w:val="right" w:pos="9404"/>
        </w:tabs>
        <w:spacing w:line="256" w:lineRule="auto"/>
        <w:jc w:val="both"/>
        <w:rPr>
          <w:rFonts w:ascii="Arial" w:eastAsia="Times New Roman" w:hAnsi="Arial" w:cs="Arial"/>
          <w:color w:val="000000"/>
          <w:lang w:eastAsia="es-MX"/>
        </w:rPr>
      </w:pPr>
      <w:r w:rsidRPr="000420BC">
        <w:rPr>
          <w:rFonts w:ascii="Arial" w:eastAsia="Times New Roman" w:hAnsi="Arial" w:cs="Arial"/>
          <w:b/>
          <w:bCs/>
          <w:color w:val="000000"/>
          <w:lang w:eastAsia="es-MX"/>
        </w:rPr>
        <w:t xml:space="preserve">                                                                                 </w:t>
      </w:r>
      <w:r w:rsidR="002414F1" w:rsidRPr="000420BC">
        <w:rPr>
          <w:rFonts w:ascii="Arial" w:eastAsia="Times New Roman" w:hAnsi="Arial" w:cs="Arial"/>
          <w:b/>
          <w:bCs/>
          <w:color w:val="000000"/>
          <w:lang w:eastAsia="es-MX"/>
        </w:rPr>
        <w:tab/>
      </w:r>
    </w:p>
    <w:p w14:paraId="753C8D12" w14:textId="77777777" w:rsidR="00622264" w:rsidRPr="00BC0FB1" w:rsidRDefault="00622264" w:rsidP="00A33805">
      <w:pPr>
        <w:pBdr>
          <w:top w:val="single" w:sz="24" w:space="1" w:color="auto"/>
          <w:left w:val="single" w:sz="24" w:space="4" w:color="auto"/>
          <w:bottom w:val="single" w:sz="24" w:space="1" w:color="auto"/>
          <w:right w:val="single" w:sz="24" w:space="4" w:color="auto"/>
        </w:pBdr>
        <w:spacing w:line="240" w:lineRule="auto"/>
        <w:jc w:val="both"/>
        <w:rPr>
          <w:rFonts w:ascii="Arial" w:hAnsi="Arial"/>
          <w:b/>
          <w:color w:val="000000"/>
        </w:rPr>
      </w:pPr>
    </w:p>
    <w:p w14:paraId="2EFCE201" w14:textId="77777777" w:rsidR="00622264" w:rsidRPr="000420BC" w:rsidRDefault="00622264"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3676FA95" w14:textId="77777777" w:rsidR="00622264" w:rsidRDefault="00622264"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D780524" w14:textId="77777777" w:rsidR="000420BC" w:rsidRPr="000420BC" w:rsidRDefault="000420BC" w:rsidP="00BB3451">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4E5681F9" w14:textId="77777777" w:rsidR="00B926D9" w:rsidRPr="00BC0FB1" w:rsidRDefault="00B926D9" w:rsidP="00A33805">
      <w:pPr>
        <w:spacing w:line="240" w:lineRule="auto"/>
        <w:jc w:val="both"/>
        <w:rPr>
          <w:rFonts w:ascii="Arial" w:hAnsi="Arial"/>
          <w:b/>
          <w:color w:val="000000"/>
          <w:sz w:val="26"/>
        </w:rPr>
      </w:pPr>
      <w:bookmarkStart w:id="0" w:name="_msocom_1"/>
      <w:bookmarkStart w:id="1" w:name="_msocom_2"/>
      <w:bookmarkEnd w:id="0"/>
      <w:bookmarkEnd w:id="1"/>
    </w:p>
    <w:p w14:paraId="5069F5D7" w14:textId="2CEAC68A" w:rsidR="00622264" w:rsidRPr="002E0440" w:rsidRDefault="00622264" w:rsidP="00622264">
      <w:pPr>
        <w:spacing w:line="240" w:lineRule="auto"/>
        <w:jc w:val="both"/>
        <w:rPr>
          <w:rFonts w:ascii="Arial" w:eastAsia="Times New Roman" w:hAnsi="Arial" w:cs="Arial"/>
          <w:b/>
          <w:bCs/>
          <w:color w:val="000000"/>
          <w:sz w:val="26"/>
          <w:szCs w:val="26"/>
          <w:lang w:eastAsia="es-MX"/>
        </w:rPr>
      </w:pPr>
      <w:r w:rsidRPr="002E0440">
        <w:rPr>
          <w:rFonts w:ascii="Arial" w:eastAsia="Times New Roman" w:hAnsi="Arial" w:cs="Arial"/>
          <w:b/>
          <w:bCs/>
          <w:color w:val="000000"/>
          <w:sz w:val="26"/>
          <w:szCs w:val="26"/>
          <w:lang w:eastAsia="es-MX"/>
        </w:rPr>
        <w:lastRenderedPageBreak/>
        <w:t xml:space="preserve">ANEXO DE </w:t>
      </w:r>
      <w:r w:rsidR="0084476E">
        <w:rPr>
          <w:rFonts w:ascii="Arial" w:eastAsia="Times New Roman" w:hAnsi="Arial" w:cs="Arial"/>
          <w:b/>
          <w:bCs/>
          <w:color w:val="000000"/>
          <w:sz w:val="26"/>
          <w:szCs w:val="26"/>
          <w:lang w:eastAsia="es-MX"/>
        </w:rPr>
        <w:t>TARIFAS</w:t>
      </w:r>
      <w:r w:rsidRPr="002E0440">
        <w:rPr>
          <w:rFonts w:ascii="Arial" w:eastAsia="Times New Roman" w:hAnsi="Arial" w:cs="Arial"/>
          <w:b/>
          <w:bCs/>
          <w:color w:val="000000"/>
          <w:sz w:val="26"/>
          <w:szCs w:val="26"/>
          <w:lang w:eastAsia="es-MX"/>
        </w:rPr>
        <w:t xml:space="preserve"> QUE SE ADJUNTA AL CONVENIO PARA LA PRESTACIÓN DEL SERVICIO MAYORISTA DE ARRENDAMIENTO DE ENLACES DEDICADOS, ENTRE LOCALIDADES Y DE LARGA DISTANCIA INTERNACIONAL DE FECHA XX DE XXXX DE </w:t>
      </w:r>
      <w:r w:rsidR="00AF16A5" w:rsidRPr="002E0440">
        <w:rPr>
          <w:rFonts w:ascii="Arial" w:eastAsia="Times New Roman" w:hAnsi="Arial" w:cs="Arial"/>
          <w:b/>
          <w:bCs/>
          <w:color w:val="000000"/>
          <w:sz w:val="26"/>
          <w:szCs w:val="26"/>
          <w:lang w:eastAsia="es-MX"/>
        </w:rPr>
        <w:t>XXXX</w:t>
      </w:r>
      <w:r w:rsidRPr="002E0440">
        <w:rPr>
          <w:rFonts w:ascii="Arial" w:eastAsia="Times New Roman" w:hAnsi="Arial" w:cs="Arial"/>
          <w:b/>
          <w:bCs/>
          <w:color w:val="000000"/>
          <w:sz w:val="26"/>
          <w:szCs w:val="26"/>
          <w:lang w:eastAsia="es-MX"/>
        </w:rPr>
        <w:t xml:space="preserve">, QUE CELEBRAN, POR UNA PARTE, TELÉFONOS DE MÉXICO, S.A.B. DE C.V. </w:t>
      </w:r>
      <w:r w:rsidR="00482FAA">
        <w:rPr>
          <w:rFonts w:ascii="Arial" w:eastAsia="Times New Roman" w:hAnsi="Arial" w:cs="Arial"/>
          <w:b/>
          <w:bCs/>
          <w:color w:val="000000"/>
          <w:sz w:val="26"/>
          <w:szCs w:val="26"/>
          <w:lang w:eastAsia="es-MX"/>
        </w:rPr>
        <w:t>O TELÉFONOS DEL NOROESTE, S.A. DE C.V.</w:t>
      </w:r>
      <w:r w:rsidR="00392FB9">
        <w:rPr>
          <w:rFonts w:ascii="Arial" w:eastAsia="Times New Roman" w:hAnsi="Arial" w:cs="Arial"/>
          <w:b/>
          <w:bCs/>
          <w:color w:val="000000"/>
          <w:sz w:val="26"/>
          <w:szCs w:val="26"/>
          <w:lang w:eastAsia="es-MX"/>
        </w:rPr>
        <w:t xml:space="preserve"> (CONFORME AL CASO ESPECIFICO)</w:t>
      </w:r>
      <w:r w:rsidRPr="002E0440">
        <w:rPr>
          <w:rFonts w:ascii="Arial" w:eastAsia="Times New Roman" w:hAnsi="Arial" w:cs="Arial"/>
          <w:b/>
          <w:bCs/>
          <w:color w:val="000000"/>
          <w:sz w:val="26"/>
          <w:szCs w:val="26"/>
          <w:lang w:eastAsia="es-MX"/>
        </w:rPr>
        <w:t xml:space="preserve"> EN LO SUCESIVO</w:t>
      </w:r>
      <w:r w:rsidR="00A24140">
        <w:rPr>
          <w:rFonts w:ascii="Arial" w:eastAsia="Times New Roman" w:hAnsi="Arial" w:cs="Arial"/>
          <w:b/>
          <w:bCs/>
          <w:color w:val="000000"/>
          <w:sz w:val="26"/>
          <w:szCs w:val="26"/>
          <w:lang w:eastAsia="es-MX"/>
        </w:rPr>
        <w:t>,</w:t>
      </w:r>
      <w:r w:rsidRPr="002E0440">
        <w:rPr>
          <w:rFonts w:ascii="Arial" w:eastAsia="Times New Roman" w:hAnsi="Arial" w:cs="Arial"/>
          <w:b/>
          <w:bCs/>
          <w:color w:val="000000"/>
          <w:sz w:val="26"/>
          <w:szCs w:val="26"/>
          <w:lang w:eastAsia="es-MX"/>
        </w:rPr>
        <w:t xml:space="preserve"> "</w:t>
      </w:r>
      <w:r w:rsidR="00A930D3">
        <w:rPr>
          <w:rFonts w:ascii="Arial" w:eastAsia="Times New Roman" w:hAnsi="Arial" w:cs="Arial"/>
          <w:b/>
          <w:bCs/>
          <w:color w:val="000000"/>
          <w:sz w:val="26"/>
          <w:szCs w:val="26"/>
          <w:u w:val="single"/>
          <w:lang w:eastAsia="es-MX"/>
        </w:rPr>
        <w:t xml:space="preserve">DIVISIÓN MAYORISTA DE </w:t>
      </w:r>
      <w:r w:rsidR="00392FB9">
        <w:rPr>
          <w:rFonts w:ascii="Arial" w:eastAsia="Times New Roman" w:hAnsi="Arial" w:cs="Arial"/>
          <w:b/>
          <w:bCs/>
          <w:color w:val="000000"/>
          <w:sz w:val="26"/>
          <w:szCs w:val="26"/>
          <w:u w:val="single"/>
          <w:lang w:eastAsia="es-MX"/>
        </w:rPr>
        <w:t xml:space="preserve">TELMEX O </w:t>
      </w:r>
      <w:r w:rsidR="00626E11">
        <w:rPr>
          <w:rFonts w:ascii="Arial" w:eastAsia="Times New Roman" w:hAnsi="Arial" w:cs="Arial"/>
          <w:b/>
          <w:bCs/>
          <w:color w:val="000000"/>
          <w:sz w:val="26"/>
          <w:szCs w:val="26"/>
          <w:u w:val="single"/>
          <w:lang w:eastAsia="es-MX"/>
        </w:rPr>
        <w:t>TELNOR</w:t>
      </w:r>
      <w:r w:rsidRPr="002E0440">
        <w:rPr>
          <w:rFonts w:ascii="Arial" w:eastAsia="Times New Roman" w:hAnsi="Arial" w:cs="Arial"/>
          <w:b/>
          <w:bCs/>
          <w:color w:val="000000"/>
          <w:sz w:val="26"/>
          <w:szCs w:val="26"/>
          <w:lang w:eastAsia="es-MX"/>
        </w:rPr>
        <w:t xml:space="preserve">", REPRESENTADA EN ESTE ACTO POR </w:t>
      </w:r>
      <w:r w:rsidR="000420BC" w:rsidRPr="002E0440">
        <w:rPr>
          <w:rFonts w:ascii="Arial" w:eastAsia="Times New Roman" w:hAnsi="Arial" w:cs="Arial"/>
          <w:b/>
          <w:bCs/>
          <w:color w:val="000000"/>
          <w:sz w:val="26"/>
          <w:szCs w:val="26"/>
          <w:lang w:eastAsia="es-MX"/>
        </w:rPr>
        <w:t>XXXXXXXXXXXXXXXXXXXXXX</w:t>
      </w:r>
      <w:r w:rsidRPr="002E0440">
        <w:rPr>
          <w:rFonts w:ascii="Arial" w:eastAsia="Times New Roman" w:hAnsi="Arial" w:cs="Arial"/>
          <w:b/>
          <w:bCs/>
          <w:color w:val="000000"/>
          <w:sz w:val="26"/>
          <w:szCs w:val="26"/>
          <w:lang w:eastAsia="es-MX"/>
        </w:rPr>
        <w:t xml:space="preserve"> Y, POR OTRA PARTE, XXXXXX (EN LO SUCESIVO EL “[</w:t>
      </w:r>
      <w:r w:rsidRPr="002E0440">
        <w:rPr>
          <w:rFonts w:ascii="Arial" w:eastAsia="Times New Roman" w:hAnsi="Arial" w:cs="Arial"/>
          <w:b/>
          <w:bCs/>
          <w:color w:val="000000"/>
          <w:sz w:val="26"/>
          <w:szCs w:val="26"/>
          <w:u w:val="single"/>
          <w:lang w:eastAsia="es-MX"/>
        </w:rPr>
        <w:t>CONCESIONARIO O AUTORIZADO SOLICITANTE</w:t>
      </w:r>
      <w:r w:rsidRPr="002E0440">
        <w:rPr>
          <w:rFonts w:ascii="Arial" w:eastAsia="Times New Roman" w:hAnsi="Arial" w:cs="Arial"/>
          <w:b/>
          <w:bCs/>
          <w:color w:val="000000"/>
          <w:sz w:val="26"/>
          <w:szCs w:val="26"/>
          <w:lang w:eastAsia="es-MX"/>
        </w:rPr>
        <w:t>]”), REPRESENTADA EN ESTE ACTO POR XXXXX.</w:t>
      </w:r>
    </w:p>
    <w:p w14:paraId="0C09290D" w14:textId="77777777" w:rsidR="00622264" w:rsidRPr="000420BC" w:rsidRDefault="00622264" w:rsidP="00622264">
      <w:pPr>
        <w:spacing w:line="240" w:lineRule="auto"/>
        <w:jc w:val="both"/>
        <w:rPr>
          <w:rFonts w:ascii="Arial" w:eastAsia="Times New Roman" w:hAnsi="Arial" w:cs="Arial"/>
          <w:b/>
          <w:bCs/>
          <w:color w:val="000000"/>
          <w:lang w:eastAsia="es-MX"/>
        </w:rPr>
      </w:pPr>
    </w:p>
    <w:p w14:paraId="5678996F" w14:textId="45CF7094" w:rsidR="00622264" w:rsidRPr="000420BC" w:rsidRDefault="00622264" w:rsidP="00BB3451">
      <w:pPr>
        <w:numPr>
          <w:ilvl w:val="0"/>
          <w:numId w:val="72"/>
        </w:numPr>
        <w:spacing w:after="0" w:line="240" w:lineRule="auto"/>
        <w:jc w:val="both"/>
        <w:rPr>
          <w:rFonts w:ascii="Arial" w:eastAsia="Times New Roman" w:hAnsi="Arial" w:cs="Arial"/>
          <w:b/>
          <w:lang w:eastAsia="es-MX"/>
        </w:rPr>
      </w:pPr>
      <w:r w:rsidRPr="000420BC">
        <w:rPr>
          <w:rFonts w:ascii="Arial" w:eastAsia="Times New Roman" w:hAnsi="Arial" w:cs="Arial"/>
          <w:b/>
          <w:lang w:eastAsia="es-MX"/>
        </w:rPr>
        <w:t xml:space="preserve">Contraprestaciones que el CONCESIONARIO O AUTORIZADO SOLICITANTE, deberá pagar a </w:t>
      </w:r>
      <w:r w:rsidR="00E57B7A">
        <w:rPr>
          <w:rFonts w:ascii="Arial" w:eastAsia="Times New Roman" w:hAnsi="Arial" w:cs="Arial"/>
          <w:b/>
          <w:lang w:eastAsia="es-MX"/>
        </w:rPr>
        <w:t xml:space="preserve">la </w:t>
      </w:r>
      <w:r w:rsidR="00A930D3">
        <w:rPr>
          <w:rFonts w:ascii="Arial" w:eastAsia="Times New Roman" w:hAnsi="Arial" w:cs="Arial"/>
          <w:b/>
          <w:lang w:eastAsia="es-MX"/>
        </w:rPr>
        <w:t xml:space="preserve">DIVISIÓN MAYORISTA DE </w:t>
      </w:r>
      <w:r w:rsidR="00626E11">
        <w:rPr>
          <w:rFonts w:ascii="Arial" w:eastAsia="Times New Roman" w:hAnsi="Arial" w:cs="Arial"/>
          <w:b/>
          <w:lang w:eastAsia="es-MX"/>
        </w:rPr>
        <w:t>TELMEX/TELNOR</w:t>
      </w:r>
      <w:r w:rsidRPr="000420BC">
        <w:rPr>
          <w:rFonts w:ascii="Arial" w:eastAsia="Times New Roman" w:hAnsi="Arial" w:cs="Arial"/>
          <w:b/>
          <w:lang w:eastAsia="es-MX"/>
        </w:rPr>
        <w:t xml:space="preserve"> por concepto de Gastos de Instalación.</w:t>
      </w:r>
    </w:p>
    <w:p w14:paraId="6BA31CA0" w14:textId="77777777" w:rsidR="00BD5D72" w:rsidRPr="000420BC" w:rsidRDefault="00BD5D72" w:rsidP="00622264">
      <w:pPr>
        <w:spacing w:after="0" w:line="240" w:lineRule="auto"/>
        <w:jc w:val="both"/>
        <w:rPr>
          <w:rFonts w:ascii="Arial" w:eastAsia="Times New Roman" w:hAnsi="Arial" w:cs="Arial"/>
          <w:b/>
          <w:lang w:eastAsia="es-MX"/>
        </w:rPr>
      </w:pPr>
    </w:p>
    <w:p w14:paraId="6B8E1624" w14:textId="77777777" w:rsidR="00622264" w:rsidRPr="00395F61" w:rsidRDefault="00622264" w:rsidP="00BC0FB1">
      <w:pPr>
        <w:spacing w:after="0" w:line="240" w:lineRule="auto"/>
        <w:ind w:left="709"/>
        <w:jc w:val="both"/>
        <w:rPr>
          <w:rFonts w:ascii="Arial" w:eastAsia="Times New Roman" w:hAnsi="Arial" w:cs="Arial"/>
          <w:b/>
          <w:bCs/>
          <w:lang w:eastAsia="es-MX"/>
        </w:rPr>
      </w:pPr>
      <w:r w:rsidRPr="00395F61">
        <w:rPr>
          <w:rFonts w:ascii="Arial" w:eastAsia="Times New Roman" w:hAnsi="Arial" w:cs="Arial"/>
          <w:b/>
          <w:bCs/>
          <w:lang w:eastAsia="es-MX"/>
        </w:rPr>
        <w:t>1.1 Gastos de Instalación Enlace Dedicado Entre Localidades</w:t>
      </w:r>
    </w:p>
    <w:p w14:paraId="44F45232" w14:textId="77777777" w:rsidR="00622264" w:rsidRPr="000420BC" w:rsidRDefault="00622264" w:rsidP="00BC0FB1">
      <w:pPr>
        <w:spacing w:after="0" w:line="240" w:lineRule="auto"/>
        <w:ind w:left="1440"/>
        <w:jc w:val="both"/>
        <w:rPr>
          <w:rFonts w:ascii="Arial" w:eastAsia="Times New Roman" w:hAnsi="Arial" w:cs="Arial"/>
          <w:lang w:eastAsia="es-MX"/>
        </w:rPr>
      </w:pPr>
    </w:p>
    <w:p w14:paraId="6C023063" w14:textId="77777777" w:rsidR="00622264" w:rsidRPr="000420BC" w:rsidRDefault="00622264" w:rsidP="00BB3451">
      <w:pPr>
        <w:numPr>
          <w:ilvl w:val="0"/>
          <w:numId w:val="74"/>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Gastos de Instalación comprende dos tramos locales, uno en cada punta, más el tramo entre localidades. </w:t>
      </w:r>
    </w:p>
    <w:p w14:paraId="2B073935" w14:textId="77777777" w:rsidR="00622264" w:rsidRPr="000420BC" w:rsidRDefault="00622264" w:rsidP="00622264">
      <w:pPr>
        <w:spacing w:after="0" w:line="240" w:lineRule="auto"/>
        <w:ind w:left="1440"/>
        <w:jc w:val="both"/>
        <w:rPr>
          <w:rFonts w:ascii="Arial" w:eastAsia="Times New Roman" w:hAnsi="Arial" w:cs="Arial"/>
          <w:lang w:eastAsia="es-MX"/>
        </w:rPr>
      </w:pPr>
    </w:p>
    <w:p w14:paraId="4F2A67D1" w14:textId="77777777" w:rsidR="00622264" w:rsidRPr="000420BC" w:rsidRDefault="00622264" w:rsidP="00BB3451">
      <w:pPr>
        <w:numPr>
          <w:ilvl w:val="0"/>
          <w:numId w:val="74"/>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28DD944B" w14:textId="77777777" w:rsidR="008B5D01" w:rsidRPr="000420BC" w:rsidRDefault="008B5D01" w:rsidP="00BB3451">
      <w:pPr>
        <w:pStyle w:val="Prrafodelista"/>
        <w:rPr>
          <w:rFonts w:ascii="Arial" w:eastAsia="Times New Roman" w:hAnsi="Arial" w:cs="Arial"/>
          <w:lang w:eastAsia="es-MX"/>
        </w:rPr>
      </w:pPr>
    </w:p>
    <w:p w14:paraId="578ED324" w14:textId="421EAC71" w:rsidR="008B5D01" w:rsidRPr="000420BC" w:rsidRDefault="008B5D01" w:rsidP="008B5D01">
      <w:pPr>
        <w:pStyle w:val="Prrafodelista"/>
        <w:numPr>
          <w:ilvl w:val="0"/>
          <w:numId w:val="74"/>
        </w:numPr>
        <w:spacing w:line="276" w:lineRule="auto"/>
        <w:rPr>
          <w:rFonts w:ascii="Arial" w:hAnsi="Arial" w:cs="Arial"/>
        </w:rPr>
      </w:pPr>
      <w:r w:rsidRPr="000420BC">
        <w:rPr>
          <w:rFonts w:ascii="Arial" w:hAnsi="Arial" w:cs="Arial"/>
        </w:rPr>
        <w:t>Enlace sin tramos locales. El cargo por Gastos de Instalación comprende solo el tramo entre localidades, este es aplicable cuando el Concesionario Solicitante o Autorizado Solicitante recibe el servicio en el punto de presencia (central) de</w:t>
      </w:r>
      <w:r w:rsidR="008F3B14" w:rsidRPr="000420BC">
        <w:rPr>
          <w:rFonts w:ascii="Arial" w:hAnsi="Arial" w:cs="Arial"/>
        </w:rPr>
        <w:t xml:space="preserve"> </w:t>
      </w:r>
      <w:r w:rsidR="00E57B7A">
        <w:rPr>
          <w:rFonts w:ascii="Arial" w:hAnsi="Arial" w:cs="Arial"/>
        </w:rPr>
        <w:t xml:space="preserve">la </w:t>
      </w:r>
      <w:r w:rsidR="00A930D3">
        <w:rPr>
          <w:rFonts w:ascii="Arial" w:hAnsi="Arial" w:cs="Arial"/>
        </w:rPr>
        <w:t xml:space="preserve">División Mayorista de </w:t>
      </w:r>
      <w:r w:rsidR="00626E11">
        <w:rPr>
          <w:rFonts w:ascii="Arial" w:hAnsi="Arial" w:cs="Arial"/>
        </w:rPr>
        <w:t>Telmex/Telnor</w:t>
      </w:r>
      <w:r w:rsidRPr="000420BC">
        <w:rPr>
          <w:rFonts w:ascii="Arial" w:hAnsi="Arial" w:cs="Arial"/>
        </w:rPr>
        <w:t>.</w:t>
      </w:r>
    </w:p>
    <w:p w14:paraId="1D46FA60" w14:textId="77777777" w:rsidR="008B5D01" w:rsidRPr="000420BC" w:rsidRDefault="008B5D01" w:rsidP="008B5D01">
      <w:pPr>
        <w:spacing w:after="0" w:line="240" w:lineRule="auto"/>
        <w:ind w:left="1440"/>
        <w:jc w:val="both"/>
        <w:rPr>
          <w:rFonts w:ascii="Arial" w:hAnsi="Arial" w:cs="Arial"/>
        </w:rPr>
      </w:pPr>
    </w:p>
    <w:p w14:paraId="46FFF6BD" w14:textId="2DCA3A40" w:rsidR="008B5D01" w:rsidRPr="000420BC" w:rsidRDefault="008B5D01" w:rsidP="006A648F">
      <w:pPr>
        <w:pStyle w:val="Prrafodelista"/>
        <w:numPr>
          <w:ilvl w:val="0"/>
          <w:numId w:val="74"/>
        </w:numPr>
        <w:spacing w:line="276" w:lineRule="auto"/>
        <w:rPr>
          <w:rFonts w:ascii="Arial" w:hAnsi="Arial" w:cs="Arial"/>
        </w:rPr>
      </w:pPr>
      <w:r w:rsidRPr="000420BC">
        <w:rPr>
          <w:rFonts w:ascii="Arial" w:hAnsi="Arial" w:cs="Arial"/>
        </w:rPr>
        <w:t xml:space="preserve">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w:t>
      </w:r>
      <w:r w:rsidR="00E57B7A">
        <w:rPr>
          <w:rFonts w:ascii="Arial" w:hAnsi="Arial" w:cs="Arial"/>
        </w:rPr>
        <w:t xml:space="preserve">la </w:t>
      </w:r>
      <w:r w:rsidR="00A930D3">
        <w:rPr>
          <w:rFonts w:ascii="Arial" w:hAnsi="Arial" w:cs="Arial"/>
        </w:rPr>
        <w:t xml:space="preserve">División Mayorista de </w:t>
      </w:r>
      <w:r w:rsidR="00626E11">
        <w:rPr>
          <w:rFonts w:ascii="Arial" w:hAnsi="Arial" w:cs="Arial"/>
        </w:rPr>
        <w:t>Telmex/Telnor</w:t>
      </w:r>
      <w:r w:rsidRPr="000420BC">
        <w:rPr>
          <w:rFonts w:ascii="Arial" w:hAnsi="Arial" w:cs="Arial"/>
        </w:rPr>
        <w:t>, pero requiere el tramo local en la otra punta.</w:t>
      </w:r>
    </w:p>
    <w:p w14:paraId="64A97D89" w14:textId="77777777" w:rsidR="00622264" w:rsidRPr="000420BC" w:rsidRDefault="00622264" w:rsidP="00622264">
      <w:pPr>
        <w:spacing w:after="0" w:line="240" w:lineRule="auto"/>
        <w:ind w:left="1440"/>
        <w:jc w:val="both"/>
        <w:rPr>
          <w:rFonts w:ascii="Arial" w:eastAsia="Times New Roman" w:hAnsi="Arial" w:cs="Arial"/>
          <w:lang w:eastAsia="es-MX"/>
        </w:rPr>
      </w:pPr>
    </w:p>
    <w:p w14:paraId="5541D88B" w14:textId="77777777" w:rsidR="00622264" w:rsidRPr="000420BC" w:rsidRDefault="00622264" w:rsidP="00622264">
      <w:pPr>
        <w:spacing w:line="240" w:lineRule="auto"/>
        <w:ind w:left="1276" w:hanging="556"/>
        <w:jc w:val="both"/>
        <w:rPr>
          <w:rFonts w:ascii="Arial" w:eastAsia="Times New Roman" w:hAnsi="Arial" w:cs="Arial"/>
          <w:b/>
          <w:lang w:eastAsia="es-MX"/>
        </w:rPr>
      </w:pPr>
      <w:r w:rsidRPr="000420BC">
        <w:rPr>
          <w:rFonts w:ascii="Arial" w:eastAsia="Times New Roman" w:hAnsi="Arial" w:cs="Arial"/>
          <w:b/>
          <w:lang w:eastAsia="es-MX"/>
        </w:rPr>
        <w:t>1.2 Gastos de Instalación Enlace Dedicado de Larga Distancia Internacional</w:t>
      </w:r>
    </w:p>
    <w:p w14:paraId="5A1D3C4A" w14:textId="77777777" w:rsidR="00622264" w:rsidRPr="000420BC" w:rsidRDefault="00622264" w:rsidP="00BB3451">
      <w:pPr>
        <w:numPr>
          <w:ilvl w:val="0"/>
          <w:numId w:val="73"/>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Gastos de Instalación comprende un tramo local, más el tramo entre localidades más la parte internacional.   </w:t>
      </w:r>
    </w:p>
    <w:p w14:paraId="2E9EBD06" w14:textId="77777777" w:rsidR="00622264" w:rsidRPr="000420BC" w:rsidRDefault="00622264" w:rsidP="00622264">
      <w:pPr>
        <w:spacing w:after="0" w:line="240" w:lineRule="auto"/>
        <w:ind w:left="1440"/>
        <w:jc w:val="both"/>
        <w:rPr>
          <w:rFonts w:ascii="Arial" w:eastAsia="Times New Roman" w:hAnsi="Arial" w:cs="Arial"/>
          <w:lang w:eastAsia="es-MX"/>
        </w:rPr>
      </w:pPr>
    </w:p>
    <w:p w14:paraId="1AC6565D" w14:textId="77777777" w:rsidR="00622264" w:rsidRPr="000420BC" w:rsidRDefault="00622264" w:rsidP="00BB3451">
      <w:pPr>
        <w:numPr>
          <w:ilvl w:val="0"/>
          <w:numId w:val="73"/>
        </w:numPr>
        <w:spacing w:after="0" w:line="240" w:lineRule="auto"/>
        <w:jc w:val="both"/>
        <w:rPr>
          <w:rFonts w:ascii="Arial" w:eastAsia="Times New Roman" w:hAnsi="Arial" w:cs="Arial"/>
          <w:lang w:eastAsia="es-MX"/>
        </w:rPr>
      </w:pPr>
      <w:r w:rsidRPr="000420BC">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45EBF6B1" w14:textId="77777777" w:rsidR="00622264" w:rsidRPr="000420BC" w:rsidRDefault="00622264" w:rsidP="00622264">
      <w:pPr>
        <w:spacing w:line="240" w:lineRule="auto"/>
        <w:ind w:left="720"/>
        <w:jc w:val="both"/>
        <w:rPr>
          <w:rFonts w:ascii="Arial" w:eastAsia="Times New Roman" w:hAnsi="Arial" w:cs="Arial"/>
          <w:lang w:eastAsia="es-MX"/>
        </w:rPr>
      </w:pPr>
    </w:p>
    <w:p w14:paraId="0863B407" w14:textId="77777777" w:rsidR="00622264" w:rsidRPr="000420BC" w:rsidRDefault="00622264" w:rsidP="00622264">
      <w:pPr>
        <w:spacing w:line="240" w:lineRule="auto"/>
        <w:ind w:left="720"/>
        <w:jc w:val="both"/>
        <w:rPr>
          <w:rFonts w:ascii="Arial" w:eastAsia="Times New Roman" w:hAnsi="Arial" w:cs="Arial"/>
          <w:lang w:eastAsia="es-MX"/>
        </w:rPr>
      </w:pPr>
      <w:r w:rsidRPr="000420BC">
        <w:rPr>
          <w:rFonts w:ascii="Arial" w:eastAsia="Times New Roman" w:hAnsi="Arial" w:cs="Arial"/>
          <w:lang w:eastAsia="es-MX"/>
        </w:rPr>
        <w:lastRenderedPageBreak/>
        <w:t>Para los numerales 1.1 y 1.2 anteriores, no se cobrarán gastos de instalación para incrementos de velocidad en un enlace previamente contratado, cuando el precio del gasto de instalación del nuevo enlace sea el mismo al del enlace que tiene contratado.</w:t>
      </w:r>
    </w:p>
    <w:p w14:paraId="29263C98" w14:textId="2785FD7F" w:rsidR="006A648F" w:rsidRDefault="00727AAD" w:rsidP="006A648F">
      <w:pPr>
        <w:spacing w:after="0" w:line="240" w:lineRule="auto"/>
        <w:ind w:left="720"/>
        <w:jc w:val="both"/>
        <w:rPr>
          <w:rFonts w:ascii="Arial" w:eastAsia="Times New Roman" w:hAnsi="Arial" w:cs="Arial"/>
          <w:lang w:eastAsia="es-MX"/>
        </w:rPr>
      </w:pPr>
      <w:r w:rsidRPr="000420BC">
        <w:rPr>
          <w:rFonts w:ascii="Arial" w:eastAsia="Times New Roman" w:hAnsi="Arial" w:cs="Arial"/>
          <w:lang w:eastAsia="es-MX"/>
        </w:rPr>
        <w:t xml:space="preserve">Para los incisos c y d del numeral 1.1 en caso de que la División Mayorista </w:t>
      </w:r>
      <w:r w:rsidR="00626E11">
        <w:rPr>
          <w:rFonts w:ascii="Arial" w:eastAsia="Times New Roman" w:hAnsi="Arial" w:cs="Arial"/>
          <w:lang w:eastAsia="es-MX"/>
        </w:rPr>
        <w:t>Telmex/Telnor</w:t>
      </w:r>
      <w:r w:rsidRPr="000420BC">
        <w:rPr>
          <w:rFonts w:ascii="Arial" w:eastAsia="Times New Roman" w:hAnsi="Arial" w:cs="Arial"/>
          <w:lang w:eastAsia="es-MX"/>
        </w:rPr>
        <w:t xml:space="preserve"> proporcione el tramo que se utiliza para conectarse al punto de presencia del Concesionario Solicitante en central los gastos de instalación serán del </w:t>
      </w:r>
      <w:r w:rsidR="0031371D">
        <w:rPr>
          <w:rFonts w:ascii="Arial" w:eastAsia="Times New Roman" w:hAnsi="Arial" w:cs="Arial"/>
          <w:lang w:eastAsia="es-MX"/>
        </w:rPr>
        <w:t>75</w:t>
      </w:r>
      <w:r w:rsidRPr="000420BC">
        <w:rPr>
          <w:rFonts w:ascii="Arial" w:eastAsia="Times New Roman" w:hAnsi="Arial" w:cs="Arial"/>
          <w:lang w:eastAsia="es-MX"/>
        </w:rPr>
        <w:t>% de las tarifas de instalación por tramo local</w:t>
      </w:r>
      <w:r w:rsidR="0058143A" w:rsidRPr="000420BC">
        <w:rPr>
          <w:rFonts w:ascii="Arial" w:eastAsia="Times New Roman" w:hAnsi="Arial" w:cs="Arial"/>
          <w:lang w:eastAsia="es-MX"/>
        </w:rPr>
        <w:t>.</w:t>
      </w:r>
    </w:p>
    <w:p w14:paraId="1C5A95A2" w14:textId="77777777" w:rsidR="006A648F" w:rsidRDefault="006A648F" w:rsidP="006A648F">
      <w:pPr>
        <w:spacing w:after="0" w:line="240" w:lineRule="auto"/>
        <w:ind w:left="720"/>
        <w:jc w:val="both"/>
        <w:rPr>
          <w:rFonts w:ascii="Arial" w:eastAsia="Times New Roman" w:hAnsi="Arial" w:cs="Arial"/>
          <w:lang w:eastAsia="es-MX"/>
        </w:rPr>
      </w:pPr>
    </w:p>
    <w:p w14:paraId="28266C13" w14:textId="648A3742" w:rsidR="00123F37" w:rsidRPr="008834DF" w:rsidRDefault="00622264" w:rsidP="00ED2A60">
      <w:pPr>
        <w:pStyle w:val="Prrafodelista"/>
        <w:numPr>
          <w:ilvl w:val="1"/>
          <w:numId w:val="103"/>
        </w:numPr>
        <w:spacing w:line="276" w:lineRule="auto"/>
        <w:rPr>
          <w:rFonts w:ascii="Arial" w:eastAsia="Times New Roman" w:hAnsi="Arial" w:cs="Arial"/>
          <w:lang w:eastAsia="es-MX"/>
        </w:rPr>
      </w:pPr>
      <w:r w:rsidRPr="008A2758">
        <w:rPr>
          <w:rFonts w:ascii="Arial" w:eastAsia="Times New Roman" w:hAnsi="Arial" w:cs="Arial"/>
          <w:lang w:eastAsia="es-MX"/>
        </w:rPr>
        <w:t xml:space="preserve">Las contraprestaciones que el CONCESIONARIO o AUTORIZADO SOLICITANTE deberá pagar a </w:t>
      </w:r>
      <w:r w:rsidR="00071A59" w:rsidRPr="008A2758">
        <w:rPr>
          <w:rFonts w:ascii="Arial" w:eastAsia="Times New Roman" w:hAnsi="Arial" w:cs="Arial"/>
          <w:lang w:eastAsia="es-MX"/>
        </w:rPr>
        <w:t xml:space="preserve">la </w:t>
      </w:r>
      <w:r w:rsidR="00A930D3" w:rsidRPr="008A2758">
        <w:rPr>
          <w:rFonts w:ascii="Arial" w:eastAsia="Times New Roman" w:hAnsi="Arial" w:cs="Arial"/>
          <w:color w:val="000000"/>
          <w:lang w:val="es-ES" w:eastAsia="es-MX"/>
        </w:rPr>
        <w:t xml:space="preserve">DIVISIÓN MAYORISTA DE </w:t>
      </w:r>
      <w:r w:rsidR="00626E11">
        <w:rPr>
          <w:rFonts w:ascii="Arial" w:hAnsi="Arial"/>
          <w:color w:val="000000"/>
          <w:lang w:val="es-ES"/>
        </w:rPr>
        <w:t>TELMEX/TELNOR</w:t>
      </w:r>
      <w:r w:rsidR="00AF16A5" w:rsidRPr="008A2758">
        <w:rPr>
          <w:rFonts w:ascii="Arial" w:eastAsia="Times New Roman" w:hAnsi="Arial" w:cs="Arial"/>
          <w:color w:val="000000"/>
          <w:lang w:eastAsia="es-MX"/>
        </w:rPr>
        <w:t xml:space="preserve"> </w:t>
      </w:r>
      <w:r w:rsidRPr="008A2758">
        <w:rPr>
          <w:rFonts w:ascii="Arial" w:eastAsia="Times New Roman" w:hAnsi="Arial" w:cs="Arial"/>
          <w:lang w:eastAsia="es-MX"/>
        </w:rPr>
        <w:t>por concepto de Gastos de Instalación se describen</w:t>
      </w:r>
      <w:r w:rsidR="00123F37" w:rsidRPr="008A2758">
        <w:rPr>
          <w:rFonts w:ascii="Arial" w:eastAsia="Times New Roman" w:hAnsi="Arial" w:cs="Arial"/>
          <w:lang w:eastAsia="es-MX"/>
        </w:rPr>
        <w:t xml:space="preserve"> en las tablas 1 y 2 siguientes.</w:t>
      </w:r>
    </w:p>
    <w:p w14:paraId="1EFBDEF8" w14:textId="77777777" w:rsidR="00F22297" w:rsidRPr="008A2758" w:rsidRDefault="00F22297" w:rsidP="008A2758">
      <w:pPr>
        <w:pStyle w:val="Prrafodelista"/>
        <w:spacing w:line="276" w:lineRule="auto"/>
        <w:rPr>
          <w:rFonts w:ascii="Arial" w:eastAsia="Times New Roman" w:hAnsi="Arial" w:cs="Arial"/>
          <w:lang w:eastAsia="es-MX"/>
        </w:rPr>
      </w:pPr>
    </w:p>
    <w:p w14:paraId="793F93E6" w14:textId="5424DCBB" w:rsidR="00622264" w:rsidRPr="008A2758" w:rsidRDefault="004E3670" w:rsidP="008A2758">
      <w:pPr>
        <w:pStyle w:val="Prrafodelista"/>
        <w:spacing w:line="276" w:lineRule="auto"/>
        <w:rPr>
          <w:rFonts w:ascii="Arial" w:eastAsia="Times New Roman" w:hAnsi="Arial" w:cs="Arial"/>
          <w:lang w:eastAsia="es-MX"/>
        </w:rPr>
      </w:pPr>
      <w:r>
        <w:rPr>
          <w:rFonts w:ascii="Arial" w:eastAsia="Times New Roman" w:hAnsi="Arial" w:cs="Arial"/>
          <w:lang w:eastAsia="es-MX"/>
        </w:rPr>
        <w:t xml:space="preserve">Para los incisos a. b. y </w:t>
      </w:r>
      <w:r w:rsidR="00123F37" w:rsidRPr="009C2033">
        <w:rPr>
          <w:rFonts w:ascii="Arial" w:eastAsia="Times New Roman" w:hAnsi="Arial" w:cs="Arial"/>
          <w:lang w:eastAsia="es-MX"/>
        </w:rPr>
        <w:t xml:space="preserve">d. del numeral 1.1 y los incisos a. y b. del numeral 1.2 </w:t>
      </w:r>
      <w:r w:rsidR="006A648F" w:rsidRPr="008A2758">
        <w:rPr>
          <w:rFonts w:ascii="Arial" w:eastAsia="Times New Roman" w:hAnsi="Arial" w:cs="Arial"/>
          <w:lang w:eastAsia="es-MX"/>
        </w:rPr>
        <w:t>los Gastos de Instalación de los Tramos Locales</w:t>
      </w:r>
      <w:r w:rsidR="0059557A" w:rsidRPr="008A2758">
        <w:rPr>
          <w:rFonts w:ascii="Arial" w:hAnsi="Arial" w:cs="Arial"/>
        </w:rPr>
        <w:t xml:space="preserve"> y d</w:t>
      </w:r>
      <w:r w:rsidR="0059557A" w:rsidRPr="009C2033">
        <w:rPr>
          <w:rFonts w:ascii="Arial" w:eastAsia="Times New Roman" w:hAnsi="Arial" w:cs="Arial"/>
          <w:lang w:eastAsia="es-MX"/>
        </w:rPr>
        <w:t>el tramo que se utiliza para conectarse al punto de presencia del Concesionario Solicitante en central</w:t>
      </w:r>
      <w:r w:rsidR="006A648F" w:rsidRPr="008A2758">
        <w:rPr>
          <w:rFonts w:ascii="Arial" w:eastAsia="Times New Roman" w:hAnsi="Arial" w:cs="Arial"/>
          <w:lang w:eastAsia="es-MX"/>
        </w:rPr>
        <w:t xml:space="preserve">, serán los que se determinen en </w:t>
      </w:r>
      <w:r w:rsidR="00387C0B">
        <w:rPr>
          <w:rFonts w:ascii="Arial" w:eastAsia="Times New Roman" w:hAnsi="Arial" w:cs="Arial"/>
          <w:lang w:eastAsia="es-MX"/>
        </w:rPr>
        <w:t xml:space="preserve">la </w:t>
      </w:r>
      <w:r w:rsidR="006A648F" w:rsidRPr="008A2758">
        <w:rPr>
          <w:rFonts w:ascii="Arial" w:eastAsia="Times New Roman" w:hAnsi="Arial" w:cs="Arial"/>
          <w:lang w:eastAsia="es-MX"/>
        </w:rPr>
        <w:t>Oferta de Referencia para la prestación del Servicio Mayorista de Arrendamiento de Enlaces Dedica</w:t>
      </w:r>
      <w:r w:rsidR="00F53E8D" w:rsidRPr="008A2758">
        <w:rPr>
          <w:rFonts w:ascii="Arial" w:eastAsia="Times New Roman" w:hAnsi="Arial" w:cs="Arial"/>
          <w:lang w:eastAsia="es-MX"/>
        </w:rPr>
        <w:t xml:space="preserve">dos Locales y de Interconexión </w:t>
      </w:r>
      <w:r w:rsidR="006A648F" w:rsidRPr="008A2758">
        <w:rPr>
          <w:rFonts w:ascii="Arial" w:eastAsia="Times New Roman" w:hAnsi="Arial" w:cs="Arial"/>
          <w:lang w:eastAsia="es-MX"/>
        </w:rPr>
        <w:t>de la Empresa Mayorista.</w:t>
      </w:r>
    </w:p>
    <w:p w14:paraId="3FACEF14" w14:textId="30B1242A" w:rsidR="006A648F" w:rsidRDefault="006A648F" w:rsidP="006A648F">
      <w:pPr>
        <w:spacing w:after="0" w:line="240" w:lineRule="auto"/>
        <w:ind w:left="1134" w:hanging="414"/>
        <w:jc w:val="both"/>
        <w:rPr>
          <w:ins w:id="2" w:author="Camacho Poblano Odín" w:date="2021-07-30T18:55:00Z"/>
          <w:rFonts w:ascii="Arial" w:eastAsia="Times New Roman" w:hAnsi="Arial" w:cs="Arial"/>
          <w:lang w:eastAsia="es-MX"/>
        </w:rPr>
      </w:pPr>
    </w:p>
    <w:p w14:paraId="6EBF30C4" w14:textId="77777777" w:rsidR="008F29A5" w:rsidRDefault="008F29A5" w:rsidP="008F29A5">
      <w:pPr>
        <w:spacing w:after="0" w:line="240" w:lineRule="auto"/>
        <w:jc w:val="center"/>
        <w:rPr>
          <w:rFonts w:ascii="Arial" w:eastAsia="Times New Roman" w:hAnsi="Arial" w:cs="Arial"/>
          <w:b/>
          <w:bCs/>
          <w:color w:val="000000"/>
          <w:lang w:eastAsia="es-MX"/>
        </w:rPr>
      </w:pPr>
      <w:r w:rsidRPr="000420BC">
        <w:rPr>
          <w:rFonts w:ascii="Arial" w:eastAsia="Times New Roman" w:hAnsi="Arial" w:cs="Arial"/>
          <w:b/>
          <w:bCs/>
          <w:color w:val="000000"/>
          <w:lang w:eastAsia="es-MX"/>
        </w:rPr>
        <w:t xml:space="preserve">Tabla 1. Tarifas de Gastos de Instalación para </w:t>
      </w:r>
      <w:r>
        <w:rPr>
          <w:rFonts w:ascii="Arial" w:eastAsia="Times New Roman" w:hAnsi="Arial" w:cs="Arial"/>
          <w:b/>
          <w:bCs/>
          <w:color w:val="000000"/>
          <w:lang w:eastAsia="es-MX"/>
        </w:rPr>
        <w:t>Enlaces</w:t>
      </w:r>
      <w:r w:rsidRPr="000420BC">
        <w:rPr>
          <w:rFonts w:ascii="Arial" w:eastAsia="Times New Roman" w:hAnsi="Arial" w:cs="Arial"/>
          <w:b/>
          <w:bCs/>
          <w:color w:val="000000"/>
          <w:lang w:eastAsia="es-MX"/>
        </w:rPr>
        <w:t xml:space="preserve"> Entre Localidades</w:t>
      </w:r>
    </w:p>
    <w:p w14:paraId="37BEC943" w14:textId="77777777" w:rsidR="008F29A5" w:rsidRDefault="008F29A5" w:rsidP="008F29A5">
      <w:pPr>
        <w:spacing w:after="0" w:line="240" w:lineRule="auto"/>
        <w:jc w:val="center"/>
        <w:rPr>
          <w:rFonts w:ascii="Arial" w:eastAsia="Times New Roman" w:hAnsi="Arial" w:cs="Arial"/>
          <w:b/>
          <w:bCs/>
          <w:color w:val="000000"/>
          <w:lang w:eastAsia="es-MX"/>
        </w:rPr>
      </w:pPr>
    </w:p>
    <w:tbl>
      <w:tblPr>
        <w:tblW w:w="5578" w:type="dxa"/>
        <w:jc w:val="center"/>
        <w:tblCellMar>
          <w:left w:w="70" w:type="dxa"/>
          <w:right w:w="70" w:type="dxa"/>
        </w:tblCellMar>
        <w:tblLook w:val="04A0" w:firstRow="1" w:lastRow="0" w:firstColumn="1" w:lastColumn="0" w:noHBand="0" w:noVBand="1"/>
      </w:tblPr>
      <w:tblGrid>
        <w:gridCol w:w="1822"/>
        <w:gridCol w:w="1878"/>
        <w:gridCol w:w="1878"/>
      </w:tblGrid>
      <w:tr w:rsidR="008F29A5" w:rsidRPr="00B806D0" w14:paraId="2D55CEA0" w14:textId="77777777" w:rsidTr="00082E42">
        <w:trPr>
          <w:trHeight w:val="12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BE522" w14:textId="77777777" w:rsidR="008F29A5" w:rsidRPr="00B806D0" w:rsidRDefault="008F29A5" w:rsidP="00082E42">
            <w:pPr>
              <w:spacing w:after="0" w:line="240" w:lineRule="auto"/>
              <w:jc w:val="center"/>
              <w:rPr>
                <w:b/>
                <w:bCs/>
                <w:color w:val="000000"/>
              </w:rPr>
            </w:pPr>
            <w:r w:rsidRPr="00B806D0">
              <w:rPr>
                <w:b/>
                <w:bCs/>
                <w:color w:val="000000"/>
              </w:rPr>
              <w:t>Velocidad</w:t>
            </w:r>
          </w:p>
        </w:tc>
        <w:tc>
          <w:tcPr>
            <w:tcW w:w="1878" w:type="dxa"/>
            <w:tcBorders>
              <w:top w:val="single" w:sz="4" w:space="0" w:color="auto"/>
              <w:left w:val="single" w:sz="4" w:space="0" w:color="auto"/>
              <w:bottom w:val="single" w:sz="4" w:space="0" w:color="auto"/>
              <w:right w:val="single" w:sz="4" w:space="0" w:color="auto"/>
            </w:tcBorders>
            <w:vAlign w:val="center"/>
          </w:tcPr>
          <w:p w14:paraId="6DD2225D" w14:textId="77777777" w:rsidR="008F29A5" w:rsidRPr="00B806D0" w:rsidRDefault="008F29A5" w:rsidP="00082E42">
            <w:pPr>
              <w:spacing w:after="0" w:line="240" w:lineRule="auto"/>
              <w:jc w:val="center"/>
              <w:rPr>
                <w:b/>
                <w:bCs/>
              </w:rPr>
            </w:pPr>
            <w:r w:rsidRPr="00B806D0">
              <w:rPr>
                <w:b/>
                <w:bCs/>
              </w:rPr>
              <w:t>Gasto de Instalación por Tramo</w:t>
            </w:r>
            <w:r>
              <w:rPr>
                <w:b/>
                <w:bCs/>
              </w:rPr>
              <w:t xml:space="preserve"> Local</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D41E5" w14:textId="77777777" w:rsidR="008F29A5" w:rsidRPr="00B806D0" w:rsidRDefault="008F29A5" w:rsidP="00082E42">
            <w:pPr>
              <w:spacing w:after="0" w:line="240" w:lineRule="auto"/>
              <w:jc w:val="center"/>
              <w:rPr>
                <w:b/>
                <w:bCs/>
              </w:rPr>
            </w:pPr>
            <w:r w:rsidRPr="00B806D0">
              <w:rPr>
                <w:b/>
                <w:bCs/>
              </w:rPr>
              <w:t>Gasto de Instalación por Tramo Entre Localidades</w:t>
            </w:r>
          </w:p>
        </w:tc>
      </w:tr>
      <w:tr w:rsidR="008F29A5" w:rsidRPr="00B806D0" w14:paraId="3321DDB4"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FE4A132" w14:textId="77777777" w:rsidR="008F29A5" w:rsidRPr="00B806D0" w:rsidRDefault="008F29A5" w:rsidP="00082E42">
            <w:pPr>
              <w:spacing w:after="0" w:line="240" w:lineRule="auto"/>
              <w:jc w:val="center"/>
            </w:pPr>
            <w:r w:rsidRPr="00B806D0">
              <w:t>64 Kbps</w:t>
            </w:r>
          </w:p>
        </w:tc>
        <w:tc>
          <w:tcPr>
            <w:tcW w:w="1878" w:type="dxa"/>
            <w:tcBorders>
              <w:top w:val="nil"/>
              <w:left w:val="single" w:sz="4" w:space="0" w:color="auto"/>
              <w:bottom w:val="single" w:sz="4" w:space="0" w:color="auto"/>
              <w:right w:val="single" w:sz="4" w:space="0" w:color="auto"/>
            </w:tcBorders>
            <w:vAlign w:val="center"/>
          </w:tcPr>
          <w:p w14:paraId="1108E989" w14:textId="77777777" w:rsidR="008F29A5" w:rsidRPr="00B806D0" w:rsidRDefault="008F29A5" w:rsidP="00082E42">
            <w:pPr>
              <w:spacing w:after="0" w:line="240" w:lineRule="auto"/>
              <w:jc w:val="center"/>
            </w:pPr>
            <w:r>
              <w:t>4,259.64</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DF3F59A" w14:textId="77777777" w:rsidR="008F29A5" w:rsidRPr="00B806D0" w:rsidRDefault="008F29A5" w:rsidP="00082E42">
            <w:pPr>
              <w:spacing w:after="0" w:line="240" w:lineRule="auto"/>
              <w:jc w:val="center"/>
            </w:pPr>
            <w:r>
              <w:t>1,335.00</w:t>
            </w:r>
          </w:p>
        </w:tc>
      </w:tr>
      <w:tr w:rsidR="008F29A5" w:rsidRPr="00B806D0" w14:paraId="347B4FAA"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543042E" w14:textId="77777777" w:rsidR="008F29A5" w:rsidRPr="00B806D0" w:rsidRDefault="008F29A5" w:rsidP="00082E42">
            <w:pPr>
              <w:spacing w:after="0" w:line="240" w:lineRule="auto"/>
              <w:jc w:val="center"/>
            </w:pPr>
            <w:r w:rsidRPr="00B806D0">
              <w:t>128 Kbps</w:t>
            </w:r>
          </w:p>
        </w:tc>
        <w:tc>
          <w:tcPr>
            <w:tcW w:w="1878" w:type="dxa"/>
            <w:tcBorders>
              <w:top w:val="nil"/>
              <w:left w:val="single" w:sz="4" w:space="0" w:color="auto"/>
              <w:bottom w:val="single" w:sz="4" w:space="0" w:color="auto"/>
              <w:right w:val="single" w:sz="4" w:space="0" w:color="auto"/>
            </w:tcBorders>
            <w:vAlign w:val="center"/>
          </w:tcPr>
          <w:p w14:paraId="67041E9E" w14:textId="77777777" w:rsidR="008F29A5" w:rsidRPr="00B806D0" w:rsidRDefault="008F29A5" w:rsidP="00082E42">
            <w:pPr>
              <w:spacing w:after="0" w:line="240" w:lineRule="auto"/>
              <w:jc w:val="center"/>
            </w:pPr>
            <w:r>
              <w:t>6,389.46</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4177F4C" w14:textId="77777777" w:rsidR="008F29A5" w:rsidRPr="00B806D0" w:rsidRDefault="008F29A5" w:rsidP="00082E42">
            <w:pPr>
              <w:spacing w:after="0" w:line="240" w:lineRule="auto"/>
              <w:jc w:val="center"/>
            </w:pPr>
            <w:r>
              <w:t>1,556.00</w:t>
            </w:r>
          </w:p>
        </w:tc>
      </w:tr>
      <w:tr w:rsidR="008F29A5" w:rsidRPr="00B806D0" w14:paraId="6002BEC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9AC0A6A" w14:textId="77777777" w:rsidR="008F29A5" w:rsidRPr="00B806D0" w:rsidRDefault="008F29A5" w:rsidP="00082E42">
            <w:pPr>
              <w:spacing w:after="0" w:line="240" w:lineRule="auto"/>
              <w:jc w:val="center"/>
            </w:pPr>
            <w:r w:rsidRPr="00B806D0">
              <w:t>192 Kbps</w:t>
            </w:r>
          </w:p>
        </w:tc>
        <w:tc>
          <w:tcPr>
            <w:tcW w:w="1878" w:type="dxa"/>
            <w:tcBorders>
              <w:top w:val="nil"/>
              <w:left w:val="single" w:sz="4" w:space="0" w:color="auto"/>
              <w:bottom w:val="single" w:sz="4" w:space="0" w:color="auto"/>
              <w:right w:val="single" w:sz="4" w:space="0" w:color="auto"/>
            </w:tcBorders>
            <w:vAlign w:val="center"/>
          </w:tcPr>
          <w:p w14:paraId="581886A8" w14:textId="77777777" w:rsidR="008F29A5" w:rsidRPr="00B806D0" w:rsidRDefault="008F29A5" w:rsidP="00082E42">
            <w:pPr>
              <w:spacing w:after="0" w:line="240" w:lineRule="auto"/>
              <w:jc w:val="center"/>
            </w:pPr>
            <w:r>
              <w:t>8,519.28</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FF2C880" w14:textId="77777777" w:rsidR="008F29A5" w:rsidRPr="00B806D0" w:rsidRDefault="008F29A5" w:rsidP="00082E42">
            <w:pPr>
              <w:spacing w:after="0" w:line="240" w:lineRule="auto"/>
              <w:jc w:val="center"/>
            </w:pPr>
            <w:r>
              <w:t>1,751.00</w:t>
            </w:r>
          </w:p>
        </w:tc>
      </w:tr>
      <w:tr w:rsidR="008F29A5" w:rsidRPr="00B806D0" w14:paraId="751BA4F0"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45E9251" w14:textId="77777777" w:rsidR="008F29A5" w:rsidRPr="00B806D0" w:rsidRDefault="008F29A5" w:rsidP="00082E42">
            <w:pPr>
              <w:spacing w:after="0" w:line="240" w:lineRule="auto"/>
              <w:jc w:val="center"/>
            </w:pPr>
            <w:r w:rsidRPr="00B806D0">
              <w:t>256 Kbps</w:t>
            </w:r>
          </w:p>
        </w:tc>
        <w:tc>
          <w:tcPr>
            <w:tcW w:w="1878" w:type="dxa"/>
            <w:tcBorders>
              <w:top w:val="nil"/>
              <w:left w:val="single" w:sz="4" w:space="0" w:color="auto"/>
              <w:bottom w:val="single" w:sz="4" w:space="0" w:color="auto"/>
              <w:right w:val="single" w:sz="4" w:space="0" w:color="auto"/>
            </w:tcBorders>
            <w:vAlign w:val="center"/>
          </w:tcPr>
          <w:p w14:paraId="1B201115" w14:textId="77777777" w:rsidR="008F29A5" w:rsidRPr="00B806D0" w:rsidRDefault="008F29A5" w:rsidP="00082E42">
            <w:pPr>
              <w:spacing w:after="0" w:line="240" w:lineRule="auto"/>
              <w:jc w:val="center"/>
            </w:pPr>
            <w:r>
              <w:t>10,649.10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83C1C6F" w14:textId="77777777" w:rsidR="008F29A5" w:rsidRPr="00B806D0" w:rsidRDefault="008F29A5" w:rsidP="00082E42">
            <w:pPr>
              <w:spacing w:after="0" w:line="240" w:lineRule="auto"/>
              <w:jc w:val="center"/>
            </w:pPr>
            <w:r>
              <w:t>1,945.00</w:t>
            </w:r>
          </w:p>
        </w:tc>
      </w:tr>
      <w:tr w:rsidR="008F29A5" w:rsidRPr="00B806D0" w14:paraId="3813BC2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0938A7E" w14:textId="77777777" w:rsidR="008F29A5" w:rsidRPr="00B806D0" w:rsidRDefault="008F29A5" w:rsidP="00082E42">
            <w:pPr>
              <w:spacing w:after="0" w:line="240" w:lineRule="auto"/>
              <w:jc w:val="center"/>
            </w:pPr>
            <w:r w:rsidRPr="00B806D0">
              <w:t>384 Kbps</w:t>
            </w:r>
          </w:p>
        </w:tc>
        <w:tc>
          <w:tcPr>
            <w:tcW w:w="1878" w:type="dxa"/>
            <w:tcBorders>
              <w:top w:val="nil"/>
              <w:left w:val="single" w:sz="4" w:space="0" w:color="auto"/>
              <w:bottom w:val="single" w:sz="4" w:space="0" w:color="auto"/>
              <w:right w:val="single" w:sz="4" w:space="0" w:color="auto"/>
            </w:tcBorders>
            <w:vAlign w:val="center"/>
          </w:tcPr>
          <w:p w14:paraId="7734CEA0" w14:textId="77777777" w:rsidR="008F29A5" w:rsidRPr="00B806D0" w:rsidRDefault="008F29A5" w:rsidP="00082E42">
            <w:pPr>
              <w:spacing w:after="0" w:line="240" w:lineRule="auto"/>
              <w:jc w:val="center"/>
            </w:pPr>
            <w:r>
              <w:t>12,778.92</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FE7BB93" w14:textId="77777777" w:rsidR="008F29A5" w:rsidRPr="00B806D0" w:rsidRDefault="008F29A5" w:rsidP="00082E42">
            <w:pPr>
              <w:spacing w:after="0" w:line="240" w:lineRule="auto"/>
              <w:jc w:val="center"/>
            </w:pPr>
            <w:r>
              <w:t>2,140.00</w:t>
            </w:r>
          </w:p>
        </w:tc>
      </w:tr>
      <w:tr w:rsidR="008F29A5" w:rsidRPr="00B806D0" w14:paraId="67A8CC6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8264EDA" w14:textId="77777777" w:rsidR="008F29A5" w:rsidRPr="00B806D0" w:rsidRDefault="008F29A5" w:rsidP="00082E42">
            <w:pPr>
              <w:spacing w:after="0" w:line="240" w:lineRule="auto"/>
              <w:jc w:val="center"/>
            </w:pPr>
            <w:r w:rsidRPr="00B806D0">
              <w:t>512 Kbps</w:t>
            </w:r>
          </w:p>
        </w:tc>
        <w:tc>
          <w:tcPr>
            <w:tcW w:w="1878" w:type="dxa"/>
            <w:tcBorders>
              <w:top w:val="nil"/>
              <w:left w:val="single" w:sz="4" w:space="0" w:color="auto"/>
              <w:bottom w:val="single" w:sz="4" w:space="0" w:color="auto"/>
              <w:right w:val="single" w:sz="4" w:space="0" w:color="auto"/>
            </w:tcBorders>
            <w:vAlign w:val="center"/>
          </w:tcPr>
          <w:p w14:paraId="20ABF8DC" w14:textId="77777777" w:rsidR="008F29A5" w:rsidRPr="00B806D0" w:rsidRDefault="008F29A5" w:rsidP="00082E42">
            <w:pPr>
              <w:spacing w:after="0" w:line="240" w:lineRule="auto"/>
              <w:jc w:val="center"/>
            </w:pPr>
            <w:r>
              <w:t>14,908.74</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076C679" w14:textId="77777777" w:rsidR="008F29A5" w:rsidRPr="00B806D0" w:rsidRDefault="008F29A5" w:rsidP="00082E42">
            <w:pPr>
              <w:spacing w:after="0" w:line="240" w:lineRule="auto"/>
              <w:jc w:val="center"/>
            </w:pPr>
            <w:r>
              <w:t>2,335.00</w:t>
            </w:r>
          </w:p>
        </w:tc>
      </w:tr>
      <w:tr w:rsidR="008F29A5" w:rsidRPr="00B806D0" w14:paraId="3897C2F2"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1B73B7A" w14:textId="77777777" w:rsidR="008F29A5" w:rsidRPr="00B806D0" w:rsidRDefault="008F29A5" w:rsidP="00082E42">
            <w:pPr>
              <w:spacing w:after="0" w:line="240" w:lineRule="auto"/>
              <w:jc w:val="center"/>
            </w:pPr>
            <w:r w:rsidRPr="00B806D0">
              <w:t>768 Kbps</w:t>
            </w:r>
          </w:p>
        </w:tc>
        <w:tc>
          <w:tcPr>
            <w:tcW w:w="1878" w:type="dxa"/>
            <w:tcBorders>
              <w:top w:val="nil"/>
              <w:left w:val="single" w:sz="4" w:space="0" w:color="auto"/>
              <w:bottom w:val="single" w:sz="4" w:space="0" w:color="auto"/>
              <w:right w:val="single" w:sz="4" w:space="0" w:color="auto"/>
            </w:tcBorders>
            <w:vAlign w:val="center"/>
          </w:tcPr>
          <w:p w14:paraId="7D71A05E" w14:textId="77777777" w:rsidR="008F29A5" w:rsidRPr="00B806D0" w:rsidRDefault="008F29A5" w:rsidP="00082E42">
            <w:pPr>
              <w:spacing w:after="0" w:line="240" w:lineRule="auto"/>
              <w:jc w:val="center"/>
            </w:pPr>
            <w:r>
              <w:t>17,038.56</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B222951" w14:textId="77777777" w:rsidR="008F29A5" w:rsidRPr="00B806D0" w:rsidRDefault="008F29A5" w:rsidP="00082E42">
            <w:pPr>
              <w:spacing w:after="0" w:line="240" w:lineRule="auto"/>
              <w:jc w:val="center"/>
            </w:pPr>
            <w:r>
              <w:t>2,529.00</w:t>
            </w:r>
          </w:p>
        </w:tc>
      </w:tr>
      <w:tr w:rsidR="008F29A5" w:rsidRPr="00B806D0" w14:paraId="683DBC1F"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11E926F" w14:textId="77777777" w:rsidR="008F29A5" w:rsidRPr="00B806D0" w:rsidRDefault="008F29A5" w:rsidP="00082E42">
            <w:pPr>
              <w:spacing w:after="0" w:line="240" w:lineRule="auto"/>
              <w:jc w:val="center"/>
            </w:pPr>
            <w:r w:rsidRPr="00B806D0">
              <w:t>1024 Kbps</w:t>
            </w:r>
          </w:p>
        </w:tc>
        <w:tc>
          <w:tcPr>
            <w:tcW w:w="1878" w:type="dxa"/>
            <w:tcBorders>
              <w:top w:val="nil"/>
              <w:left w:val="single" w:sz="4" w:space="0" w:color="auto"/>
              <w:bottom w:val="single" w:sz="4" w:space="0" w:color="auto"/>
              <w:right w:val="single" w:sz="4" w:space="0" w:color="auto"/>
            </w:tcBorders>
            <w:vAlign w:val="center"/>
          </w:tcPr>
          <w:p w14:paraId="7CE481F7" w14:textId="77777777" w:rsidR="008F29A5" w:rsidRPr="00B806D0" w:rsidRDefault="008F29A5" w:rsidP="00082E42">
            <w:pPr>
              <w:spacing w:after="0" w:line="240" w:lineRule="auto"/>
              <w:jc w:val="center"/>
            </w:pPr>
            <w:r>
              <w:t>19,168.38</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55AD22C" w14:textId="77777777" w:rsidR="008F29A5" w:rsidRPr="00B806D0" w:rsidRDefault="008F29A5" w:rsidP="00082E42">
            <w:pPr>
              <w:spacing w:after="0" w:line="240" w:lineRule="auto"/>
              <w:jc w:val="center"/>
            </w:pPr>
            <w:r>
              <w:t>2,724.00</w:t>
            </w:r>
          </w:p>
        </w:tc>
      </w:tr>
      <w:tr w:rsidR="008F29A5" w:rsidRPr="00B806D0" w14:paraId="57AFE86F"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366DECF" w14:textId="77777777" w:rsidR="008F29A5" w:rsidRPr="00B806D0" w:rsidRDefault="008F29A5" w:rsidP="00082E42">
            <w:pPr>
              <w:spacing w:after="0" w:line="240" w:lineRule="auto"/>
              <w:jc w:val="center"/>
            </w:pPr>
            <w:r w:rsidRPr="00B806D0">
              <w:t>E1 (2 Mbps)</w:t>
            </w:r>
          </w:p>
        </w:tc>
        <w:tc>
          <w:tcPr>
            <w:tcW w:w="1878" w:type="dxa"/>
            <w:tcBorders>
              <w:top w:val="nil"/>
              <w:left w:val="single" w:sz="4" w:space="0" w:color="auto"/>
              <w:bottom w:val="single" w:sz="4" w:space="0" w:color="auto"/>
              <w:right w:val="single" w:sz="4" w:space="0" w:color="auto"/>
            </w:tcBorders>
            <w:vAlign w:val="center"/>
          </w:tcPr>
          <w:p w14:paraId="3C7E741B" w14:textId="77777777" w:rsidR="008F29A5" w:rsidRPr="00B806D0" w:rsidRDefault="008F29A5" w:rsidP="00082E42">
            <w:pPr>
              <w:spacing w:after="0" w:line="240" w:lineRule="auto"/>
              <w:jc w:val="center"/>
            </w:pPr>
            <w:r>
              <w:t>30,020.43</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A38FF88" w14:textId="77777777" w:rsidR="008F29A5" w:rsidRPr="00B806D0" w:rsidRDefault="008F29A5" w:rsidP="00082E42">
            <w:pPr>
              <w:spacing w:after="0" w:line="240" w:lineRule="auto"/>
              <w:jc w:val="center"/>
            </w:pPr>
            <w:r>
              <w:t>4,451.00</w:t>
            </w:r>
          </w:p>
        </w:tc>
      </w:tr>
      <w:tr w:rsidR="008F29A5" w:rsidRPr="00B806D0" w14:paraId="4E268350"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274D6F9" w14:textId="77777777" w:rsidR="008F29A5" w:rsidRPr="00B806D0" w:rsidRDefault="008F29A5" w:rsidP="00082E42">
            <w:pPr>
              <w:spacing w:after="0" w:line="240" w:lineRule="auto"/>
              <w:jc w:val="center"/>
            </w:pPr>
            <w:r w:rsidRPr="00B806D0">
              <w:t>1 Mbps</w:t>
            </w:r>
          </w:p>
        </w:tc>
        <w:tc>
          <w:tcPr>
            <w:tcW w:w="1878" w:type="dxa"/>
            <w:tcBorders>
              <w:top w:val="nil"/>
              <w:left w:val="single" w:sz="4" w:space="0" w:color="auto"/>
              <w:bottom w:val="single" w:sz="4" w:space="0" w:color="auto"/>
              <w:right w:val="single" w:sz="4" w:space="0" w:color="auto"/>
            </w:tcBorders>
            <w:vAlign w:val="bottom"/>
          </w:tcPr>
          <w:p w14:paraId="2767D078"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4B56668" w14:textId="77777777" w:rsidR="008F29A5" w:rsidRPr="00B806D0" w:rsidRDefault="008F29A5" w:rsidP="00082E42">
            <w:pPr>
              <w:spacing w:after="0" w:line="240" w:lineRule="auto"/>
              <w:jc w:val="center"/>
            </w:pPr>
            <w:r>
              <w:t>19,375.00</w:t>
            </w:r>
          </w:p>
        </w:tc>
      </w:tr>
      <w:tr w:rsidR="008F29A5" w:rsidRPr="00B806D0" w14:paraId="4D6BC68D"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688849B" w14:textId="77777777" w:rsidR="008F29A5" w:rsidRPr="00B806D0" w:rsidRDefault="008F29A5" w:rsidP="00082E42">
            <w:pPr>
              <w:spacing w:after="0" w:line="240" w:lineRule="auto"/>
              <w:jc w:val="center"/>
            </w:pPr>
            <w:r w:rsidRPr="00B806D0">
              <w:t>2 Mbps</w:t>
            </w:r>
          </w:p>
        </w:tc>
        <w:tc>
          <w:tcPr>
            <w:tcW w:w="1878" w:type="dxa"/>
            <w:tcBorders>
              <w:top w:val="nil"/>
              <w:left w:val="single" w:sz="4" w:space="0" w:color="auto"/>
              <w:bottom w:val="single" w:sz="4" w:space="0" w:color="auto"/>
              <w:right w:val="single" w:sz="4" w:space="0" w:color="auto"/>
            </w:tcBorders>
            <w:vAlign w:val="bottom"/>
          </w:tcPr>
          <w:p w14:paraId="2E540168"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7C6B71D" w14:textId="77777777" w:rsidR="008F29A5" w:rsidRPr="00B806D0" w:rsidRDefault="008F29A5" w:rsidP="00082E42">
            <w:pPr>
              <w:spacing w:after="0" w:line="240" w:lineRule="auto"/>
              <w:jc w:val="center"/>
            </w:pPr>
            <w:r>
              <w:t>19,375.00</w:t>
            </w:r>
          </w:p>
        </w:tc>
      </w:tr>
      <w:tr w:rsidR="008F29A5" w:rsidRPr="00B806D0" w14:paraId="3719260E"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AACE218" w14:textId="77777777" w:rsidR="008F29A5" w:rsidRPr="00B806D0" w:rsidRDefault="008F29A5" w:rsidP="00082E42">
            <w:pPr>
              <w:spacing w:after="0" w:line="240" w:lineRule="auto"/>
              <w:jc w:val="center"/>
            </w:pPr>
            <w:r w:rsidRPr="00B806D0">
              <w:t>4 Mbps</w:t>
            </w:r>
          </w:p>
        </w:tc>
        <w:tc>
          <w:tcPr>
            <w:tcW w:w="1878" w:type="dxa"/>
            <w:tcBorders>
              <w:top w:val="nil"/>
              <w:left w:val="single" w:sz="4" w:space="0" w:color="auto"/>
              <w:bottom w:val="single" w:sz="4" w:space="0" w:color="auto"/>
              <w:right w:val="single" w:sz="4" w:space="0" w:color="auto"/>
            </w:tcBorders>
            <w:vAlign w:val="bottom"/>
          </w:tcPr>
          <w:p w14:paraId="156A8884"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303E29B" w14:textId="77777777" w:rsidR="008F29A5" w:rsidRPr="00B806D0" w:rsidRDefault="008F29A5" w:rsidP="00082E42">
            <w:pPr>
              <w:spacing w:after="0" w:line="240" w:lineRule="auto"/>
              <w:jc w:val="center"/>
            </w:pPr>
            <w:r>
              <w:t>19,375.00</w:t>
            </w:r>
          </w:p>
        </w:tc>
      </w:tr>
      <w:tr w:rsidR="008F29A5" w:rsidRPr="00B806D0" w14:paraId="595969DE"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AD5C771" w14:textId="77777777" w:rsidR="008F29A5" w:rsidRPr="00B806D0" w:rsidRDefault="008F29A5" w:rsidP="00082E42">
            <w:pPr>
              <w:spacing w:after="0" w:line="240" w:lineRule="auto"/>
              <w:jc w:val="center"/>
            </w:pPr>
            <w:r w:rsidRPr="00B806D0">
              <w:t>6 Mbps</w:t>
            </w:r>
          </w:p>
        </w:tc>
        <w:tc>
          <w:tcPr>
            <w:tcW w:w="1878" w:type="dxa"/>
            <w:tcBorders>
              <w:top w:val="nil"/>
              <w:left w:val="single" w:sz="4" w:space="0" w:color="auto"/>
              <w:bottom w:val="single" w:sz="4" w:space="0" w:color="auto"/>
              <w:right w:val="single" w:sz="4" w:space="0" w:color="auto"/>
            </w:tcBorders>
            <w:vAlign w:val="bottom"/>
          </w:tcPr>
          <w:p w14:paraId="56512A84"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2D8FC73" w14:textId="77777777" w:rsidR="008F29A5" w:rsidRPr="00B806D0" w:rsidRDefault="008F29A5" w:rsidP="00082E42">
            <w:pPr>
              <w:spacing w:after="0" w:line="240" w:lineRule="auto"/>
              <w:jc w:val="center"/>
            </w:pPr>
            <w:r>
              <w:t>19,375.00</w:t>
            </w:r>
          </w:p>
        </w:tc>
      </w:tr>
      <w:tr w:rsidR="008F29A5" w:rsidRPr="00B806D0" w14:paraId="7046E49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63F5C4A" w14:textId="77777777" w:rsidR="008F29A5" w:rsidRPr="00B806D0" w:rsidRDefault="008F29A5" w:rsidP="00082E42">
            <w:pPr>
              <w:spacing w:after="0" w:line="240" w:lineRule="auto"/>
              <w:jc w:val="center"/>
            </w:pPr>
            <w:r w:rsidRPr="00B806D0">
              <w:t>8 Mbps</w:t>
            </w:r>
          </w:p>
        </w:tc>
        <w:tc>
          <w:tcPr>
            <w:tcW w:w="1878" w:type="dxa"/>
            <w:tcBorders>
              <w:top w:val="nil"/>
              <w:left w:val="single" w:sz="4" w:space="0" w:color="auto"/>
              <w:bottom w:val="single" w:sz="4" w:space="0" w:color="auto"/>
              <w:right w:val="single" w:sz="4" w:space="0" w:color="auto"/>
            </w:tcBorders>
            <w:vAlign w:val="bottom"/>
          </w:tcPr>
          <w:p w14:paraId="57C47047"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6143520" w14:textId="77777777" w:rsidR="008F29A5" w:rsidRPr="00B806D0" w:rsidRDefault="008F29A5" w:rsidP="00082E42">
            <w:pPr>
              <w:spacing w:after="0" w:line="240" w:lineRule="auto"/>
              <w:jc w:val="center"/>
            </w:pPr>
            <w:r>
              <w:t>38,750.00</w:t>
            </w:r>
          </w:p>
        </w:tc>
      </w:tr>
      <w:tr w:rsidR="008F29A5" w:rsidRPr="00B806D0" w14:paraId="4BE1B884"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ABC5822" w14:textId="77777777" w:rsidR="008F29A5" w:rsidRPr="00B806D0" w:rsidRDefault="008F29A5" w:rsidP="00082E42">
            <w:pPr>
              <w:spacing w:after="0" w:line="240" w:lineRule="auto"/>
              <w:jc w:val="center"/>
            </w:pPr>
            <w:r w:rsidRPr="00B806D0">
              <w:t>10 Mbps</w:t>
            </w:r>
          </w:p>
        </w:tc>
        <w:tc>
          <w:tcPr>
            <w:tcW w:w="1878" w:type="dxa"/>
            <w:tcBorders>
              <w:top w:val="nil"/>
              <w:left w:val="single" w:sz="4" w:space="0" w:color="auto"/>
              <w:bottom w:val="single" w:sz="4" w:space="0" w:color="auto"/>
              <w:right w:val="single" w:sz="4" w:space="0" w:color="auto"/>
            </w:tcBorders>
            <w:vAlign w:val="bottom"/>
          </w:tcPr>
          <w:p w14:paraId="568E041D"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140BEBA" w14:textId="77777777" w:rsidR="008F29A5" w:rsidRPr="00B806D0" w:rsidRDefault="008F29A5" w:rsidP="00082E42">
            <w:pPr>
              <w:spacing w:after="0" w:line="240" w:lineRule="auto"/>
              <w:jc w:val="center"/>
            </w:pPr>
            <w:r>
              <w:t>38,750.00</w:t>
            </w:r>
          </w:p>
        </w:tc>
      </w:tr>
      <w:tr w:rsidR="008F29A5" w:rsidRPr="00B806D0" w14:paraId="7F776C78"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D707CB7" w14:textId="77777777" w:rsidR="008F29A5" w:rsidRPr="00B806D0" w:rsidRDefault="008F29A5" w:rsidP="00082E42">
            <w:pPr>
              <w:spacing w:after="0" w:line="240" w:lineRule="auto"/>
              <w:jc w:val="center"/>
            </w:pPr>
            <w:r w:rsidRPr="00B806D0">
              <w:t>20 Mbps</w:t>
            </w:r>
          </w:p>
        </w:tc>
        <w:tc>
          <w:tcPr>
            <w:tcW w:w="1878" w:type="dxa"/>
            <w:tcBorders>
              <w:top w:val="nil"/>
              <w:left w:val="single" w:sz="4" w:space="0" w:color="auto"/>
              <w:bottom w:val="single" w:sz="4" w:space="0" w:color="auto"/>
              <w:right w:val="single" w:sz="4" w:space="0" w:color="auto"/>
            </w:tcBorders>
            <w:vAlign w:val="bottom"/>
          </w:tcPr>
          <w:p w14:paraId="4F6D4D60"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F3E2DFF" w14:textId="77777777" w:rsidR="008F29A5" w:rsidRPr="00B806D0" w:rsidRDefault="008F29A5" w:rsidP="00082E42">
            <w:pPr>
              <w:spacing w:after="0" w:line="240" w:lineRule="auto"/>
              <w:jc w:val="center"/>
            </w:pPr>
            <w:r>
              <w:t>38,750.00</w:t>
            </w:r>
          </w:p>
        </w:tc>
      </w:tr>
      <w:tr w:rsidR="008F29A5" w:rsidRPr="00B806D0" w14:paraId="7E2FFBD6"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38939D2" w14:textId="77777777" w:rsidR="008F29A5" w:rsidRPr="00B806D0" w:rsidRDefault="008F29A5" w:rsidP="00082E42">
            <w:pPr>
              <w:spacing w:after="0" w:line="240" w:lineRule="auto"/>
              <w:jc w:val="center"/>
            </w:pPr>
            <w:r w:rsidRPr="00B806D0">
              <w:t>30 Mbps</w:t>
            </w:r>
          </w:p>
        </w:tc>
        <w:tc>
          <w:tcPr>
            <w:tcW w:w="1878" w:type="dxa"/>
            <w:tcBorders>
              <w:top w:val="nil"/>
              <w:left w:val="single" w:sz="4" w:space="0" w:color="auto"/>
              <w:bottom w:val="single" w:sz="4" w:space="0" w:color="auto"/>
              <w:right w:val="single" w:sz="4" w:space="0" w:color="auto"/>
            </w:tcBorders>
            <w:vAlign w:val="bottom"/>
          </w:tcPr>
          <w:p w14:paraId="627BFB70"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969E2D6" w14:textId="77777777" w:rsidR="008F29A5" w:rsidRPr="00B806D0" w:rsidRDefault="008F29A5" w:rsidP="00082E42">
            <w:pPr>
              <w:spacing w:after="0" w:line="240" w:lineRule="auto"/>
              <w:jc w:val="center"/>
            </w:pPr>
            <w:r>
              <w:t>38,750.00</w:t>
            </w:r>
          </w:p>
        </w:tc>
      </w:tr>
      <w:tr w:rsidR="008F29A5" w:rsidRPr="00B806D0" w14:paraId="0F3A728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1DD479E" w14:textId="77777777" w:rsidR="008F29A5" w:rsidRPr="00B806D0" w:rsidRDefault="008F29A5" w:rsidP="00082E42">
            <w:pPr>
              <w:spacing w:after="0" w:line="240" w:lineRule="auto"/>
              <w:jc w:val="center"/>
            </w:pPr>
            <w:r w:rsidRPr="00B806D0">
              <w:t>40 Mbps</w:t>
            </w:r>
          </w:p>
        </w:tc>
        <w:tc>
          <w:tcPr>
            <w:tcW w:w="1878" w:type="dxa"/>
            <w:tcBorders>
              <w:top w:val="nil"/>
              <w:left w:val="single" w:sz="4" w:space="0" w:color="auto"/>
              <w:bottom w:val="single" w:sz="4" w:space="0" w:color="auto"/>
              <w:right w:val="single" w:sz="4" w:space="0" w:color="auto"/>
            </w:tcBorders>
            <w:vAlign w:val="bottom"/>
          </w:tcPr>
          <w:p w14:paraId="71112A13"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A880527" w14:textId="77777777" w:rsidR="008F29A5" w:rsidRPr="00B806D0" w:rsidRDefault="008F29A5" w:rsidP="00082E42">
            <w:pPr>
              <w:spacing w:after="0" w:line="240" w:lineRule="auto"/>
              <w:jc w:val="center"/>
            </w:pPr>
            <w:r>
              <w:t>38,750.00</w:t>
            </w:r>
          </w:p>
        </w:tc>
      </w:tr>
      <w:tr w:rsidR="008F29A5" w:rsidRPr="00B806D0" w14:paraId="78D5FC26"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04851D9" w14:textId="77777777" w:rsidR="008F29A5" w:rsidRPr="00B806D0" w:rsidRDefault="008F29A5" w:rsidP="00082E42">
            <w:pPr>
              <w:spacing w:after="0" w:line="240" w:lineRule="auto"/>
              <w:jc w:val="center"/>
            </w:pPr>
            <w:r w:rsidRPr="00B806D0">
              <w:t>50 Mbps</w:t>
            </w:r>
          </w:p>
        </w:tc>
        <w:tc>
          <w:tcPr>
            <w:tcW w:w="1878" w:type="dxa"/>
            <w:tcBorders>
              <w:top w:val="nil"/>
              <w:left w:val="single" w:sz="4" w:space="0" w:color="auto"/>
              <w:bottom w:val="single" w:sz="4" w:space="0" w:color="auto"/>
              <w:right w:val="single" w:sz="4" w:space="0" w:color="auto"/>
            </w:tcBorders>
            <w:vAlign w:val="bottom"/>
          </w:tcPr>
          <w:p w14:paraId="0178E381"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5BC6E09" w14:textId="77777777" w:rsidR="008F29A5" w:rsidRPr="00B806D0" w:rsidRDefault="008F29A5" w:rsidP="00082E42">
            <w:pPr>
              <w:spacing w:after="0" w:line="240" w:lineRule="auto"/>
              <w:jc w:val="center"/>
            </w:pPr>
            <w:r>
              <w:t>38,750.00</w:t>
            </w:r>
          </w:p>
        </w:tc>
      </w:tr>
      <w:tr w:rsidR="008F29A5" w:rsidRPr="00B806D0" w14:paraId="2BA2A93B"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43741F1" w14:textId="77777777" w:rsidR="008F29A5" w:rsidRPr="00B806D0" w:rsidRDefault="008F29A5" w:rsidP="00082E42">
            <w:pPr>
              <w:spacing w:after="0" w:line="240" w:lineRule="auto"/>
              <w:jc w:val="center"/>
            </w:pPr>
            <w:r w:rsidRPr="00B806D0">
              <w:t>60 Mbps</w:t>
            </w:r>
          </w:p>
        </w:tc>
        <w:tc>
          <w:tcPr>
            <w:tcW w:w="1878" w:type="dxa"/>
            <w:tcBorders>
              <w:top w:val="nil"/>
              <w:left w:val="single" w:sz="4" w:space="0" w:color="auto"/>
              <w:bottom w:val="single" w:sz="4" w:space="0" w:color="auto"/>
              <w:right w:val="single" w:sz="4" w:space="0" w:color="auto"/>
            </w:tcBorders>
            <w:vAlign w:val="bottom"/>
          </w:tcPr>
          <w:p w14:paraId="16E98DA6"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8EBDDA4" w14:textId="77777777" w:rsidR="008F29A5" w:rsidRPr="00B806D0" w:rsidRDefault="008F29A5" w:rsidP="00082E42">
            <w:pPr>
              <w:spacing w:after="0" w:line="240" w:lineRule="auto"/>
              <w:jc w:val="center"/>
            </w:pPr>
            <w:r>
              <w:t>38,750.00</w:t>
            </w:r>
          </w:p>
        </w:tc>
      </w:tr>
      <w:tr w:rsidR="008F29A5" w:rsidRPr="00B806D0" w14:paraId="33DC381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A430F4F" w14:textId="77777777" w:rsidR="008F29A5" w:rsidRPr="00B806D0" w:rsidRDefault="008F29A5" w:rsidP="00082E42">
            <w:pPr>
              <w:spacing w:after="0" w:line="240" w:lineRule="auto"/>
              <w:jc w:val="center"/>
            </w:pPr>
            <w:r w:rsidRPr="00B806D0">
              <w:lastRenderedPageBreak/>
              <w:t>80 Mbps</w:t>
            </w:r>
          </w:p>
        </w:tc>
        <w:tc>
          <w:tcPr>
            <w:tcW w:w="1878" w:type="dxa"/>
            <w:tcBorders>
              <w:top w:val="nil"/>
              <w:left w:val="single" w:sz="4" w:space="0" w:color="auto"/>
              <w:bottom w:val="single" w:sz="4" w:space="0" w:color="auto"/>
              <w:right w:val="single" w:sz="4" w:space="0" w:color="auto"/>
            </w:tcBorders>
            <w:vAlign w:val="bottom"/>
          </w:tcPr>
          <w:p w14:paraId="19AEF922"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8984000" w14:textId="77777777" w:rsidR="008F29A5" w:rsidRPr="00B806D0" w:rsidRDefault="008F29A5" w:rsidP="00082E42">
            <w:pPr>
              <w:spacing w:after="0" w:line="240" w:lineRule="auto"/>
              <w:jc w:val="center"/>
            </w:pPr>
            <w:r>
              <w:t>38,750.00</w:t>
            </w:r>
          </w:p>
        </w:tc>
      </w:tr>
      <w:tr w:rsidR="008F29A5" w:rsidRPr="00B806D0" w14:paraId="499EC94D"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2616A88" w14:textId="77777777" w:rsidR="008F29A5" w:rsidRPr="00B806D0" w:rsidRDefault="008F29A5" w:rsidP="00082E42">
            <w:pPr>
              <w:spacing w:after="0" w:line="240" w:lineRule="auto"/>
              <w:jc w:val="center"/>
            </w:pPr>
            <w:r w:rsidRPr="00B806D0">
              <w:t>100 Mbps</w:t>
            </w:r>
          </w:p>
        </w:tc>
        <w:tc>
          <w:tcPr>
            <w:tcW w:w="1878" w:type="dxa"/>
            <w:tcBorders>
              <w:top w:val="nil"/>
              <w:left w:val="single" w:sz="4" w:space="0" w:color="auto"/>
              <w:bottom w:val="single" w:sz="4" w:space="0" w:color="auto"/>
              <w:right w:val="single" w:sz="4" w:space="0" w:color="auto"/>
            </w:tcBorders>
            <w:vAlign w:val="bottom"/>
          </w:tcPr>
          <w:p w14:paraId="0E40AD84"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24D46B7" w14:textId="77777777" w:rsidR="008F29A5" w:rsidRPr="00B806D0" w:rsidRDefault="008F29A5" w:rsidP="00082E42">
            <w:pPr>
              <w:spacing w:after="0" w:line="240" w:lineRule="auto"/>
              <w:jc w:val="center"/>
            </w:pPr>
            <w:r>
              <w:t>77,500.00</w:t>
            </w:r>
          </w:p>
        </w:tc>
      </w:tr>
      <w:tr w:rsidR="008F29A5" w:rsidRPr="00B806D0" w14:paraId="38A0F2D5"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B9D5B3F" w14:textId="77777777" w:rsidR="008F29A5" w:rsidRPr="00B806D0" w:rsidRDefault="008F29A5" w:rsidP="00082E42">
            <w:pPr>
              <w:spacing w:after="0" w:line="240" w:lineRule="auto"/>
              <w:jc w:val="center"/>
            </w:pPr>
            <w:r w:rsidRPr="00B806D0">
              <w:t>150 Mbps</w:t>
            </w:r>
          </w:p>
        </w:tc>
        <w:tc>
          <w:tcPr>
            <w:tcW w:w="1878" w:type="dxa"/>
            <w:tcBorders>
              <w:top w:val="nil"/>
              <w:left w:val="single" w:sz="4" w:space="0" w:color="auto"/>
              <w:bottom w:val="single" w:sz="4" w:space="0" w:color="auto"/>
              <w:right w:val="single" w:sz="4" w:space="0" w:color="auto"/>
            </w:tcBorders>
            <w:vAlign w:val="bottom"/>
          </w:tcPr>
          <w:p w14:paraId="0EC27CA5"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6348A0D" w14:textId="77777777" w:rsidR="008F29A5" w:rsidRPr="00B806D0" w:rsidRDefault="008F29A5" w:rsidP="00082E42">
            <w:pPr>
              <w:spacing w:after="0" w:line="240" w:lineRule="auto"/>
              <w:jc w:val="center"/>
            </w:pPr>
            <w:r>
              <w:t>77,500.00</w:t>
            </w:r>
          </w:p>
        </w:tc>
      </w:tr>
      <w:tr w:rsidR="008F29A5" w:rsidRPr="00B806D0" w14:paraId="2F82F65F"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190B49E" w14:textId="77777777" w:rsidR="008F29A5" w:rsidRPr="00B806D0" w:rsidRDefault="008F29A5" w:rsidP="00082E42">
            <w:pPr>
              <w:spacing w:after="0" w:line="240" w:lineRule="auto"/>
              <w:jc w:val="center"/>
            </w:pPr>
            <w:r w:rsidRPr="00B806D0">
              <w:t>200 Mbps</w:t>
            </w:r>
          </w:p>
        </w:tc>
        <w:tc>
          <w:tcPr>
            <w:tcW w:w="1878" w:type="dxa"/>
            <w:tcBorders>
              <w:top w:val="nil"/>
              <w:left w:val="single" w:sz="4" w:space="0" w:color="auto"/>
              <w:bottom w:val="single" w:sz="4" w:space="0" w:color="auto"/>
              <w:right w:val="single" w:sz="4" w:space="0" w:color="auto"/>
            </w:tcBorders>
            <w:vAlign w:val="bottom"/>
          </w:tcPr>
          <w:p w14:paraId="776DBFB3"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8603FF8" w14:textId="77777777" w:rsidR="008F29A5" w:rsidRPr="00B806D0" w:rsidRDefault="008F29A5" w:rsidP="00082E42">
            <w:pPr>
              <w:spacing w:after="0" w:line="240" w:lineRule="auto"/>
              <w:jc w:val="center"/>
            </w:pPr>
            <w:r>
              <w:t>77,500.00</w:t>
            </w:r>
          </w:p>
        </w:tc>
      </w:tr>
      <w:tr w:rsidR="008F29A5" w:rsidRPr="00B806D0" w14:paraId="27EA4EF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E3255DB" w14:textId="77777777" w:rsidR="008F29A5" w:rsidRPr="00B806D0" w:rsidRDefault="008F29A5" w:rsidP="00082E42">
            <w:pPr>
              <w:spacing w:after="0" w:line="240" w:lineRule="auto"/>
              <w:jc w:val="center"/>
            </w:pPr>
            <w:r w:rsidRPr="00B806D0">
              <w:t>250 Mbps</w:t>
            </w:r>
          </w:p>
        </w:tc>
        <w:tc>
          <w:tcPr>
            <w:tcW w:w="1878" w:type="dxa"/>
            <w:tcBorders>
              <w:top w:val="nil"/>
              <w:left w:val="single" w:sz="4" w:space="0" w:color="auto"/>
              <w:bottom w:val="single" w:sz="4" w:space="0" w:color="auto"/>
              <w:right w:val="single" w:sz="4" w:space="0" w:color="auto"/>
            </w:tcBorders>
            <w:vAlign w:val="bottom"/>
          </w:tcPr>
          <w:p w14:paraId="7C148700"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A8C000A" w14:textId="77777777" w:rsidR="008F29A5" w:rsidRPr="00B806D0" w:rsidRDefault="008F29A5" w:rsidP="00082E42">
            <w:pPr>
              <w:spacing w:after="0" w:line="240" w:lineRule="auto"/>
              <w:jc w:val="center"/>
            </w:pPr>
            <w:r>
              <w:t>77,500.00</w:t>
            </w:r>
          </w:p>
        </w:tc>
      </w:tr>
      <w:tr w:rsidR="008F29A5" w:rsidRPr="00B806D0" w14:paraId="245141D4"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2E4DABC" w14:textId="77777777" w:rsidR="008F29A5" w:rsidRPr="00B806D0" w:rsidRDefault="008F29A5" w:rsidP="00082E42">
            <w:pPr>
              <w:spacing w:after="0" w:line="240" w:lineRule="auto"/>
              <w:jc w:val="center"/>
            </w:pPr>
            <w:r w:rsidRPr="00B806D0">
              <w:t>500 Mbps</w:t>
            </w:r>
          </w:p>
        </w:tc>
        <w:tc>
          <w:tcPr>
            <w:tcW w:w="1878" w:type="dxa"/>
            <w:tcBorders>
              <w:top w:val="nil"/>
              <w:left w:val="single" w:sz="4" w:space="0" w:color="auto"/>
              <w:bottom w:val="single" w:sz="4" w:space="0" w:color="auto"/>
              <w:right w:val="single" w:sz="4" w:space="0" w:color="auto"/>
            </w:tcBorders>
            <w:vAlign w:val="bottom"/>
          </w:tcPr>
          <w:p w14:paraId="00A83930"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0A6A693" w14:textId="77777777" w:rsidR="008F29A5" w:rsidRPr="00B806D0" w:rsidRDefault="008F29A5" w:rsidP="00082E42">
            <w:pPr>
              <w:spacing w:after="0" w:line="240" w:lineRule="auto"/>
              <w:jc w:val="center"/>
            </w:pPr>
            <w:r>
              <w:t>77,500.00</w:t>
            </w:r>
          </w:p>
        </w:tc>
      </w:tr>
      <w:tr w:rsidR="008F29A5" w:rsidRPr="00B806D0" w14:paraId="2BCA64DA"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C571A96" w14:textId="77777777" w:rsidR="008F29A5" w:rsidRPr="00B806D0" w:rsidRDefault="008F29A5" w:rsidP="00082E42">
            <w:pPr>
              <w:spacing w:after="0" w:line="240" w:lineRule="auto"/>
              <w:jc w:val="center"/>
            </w:pPr>
            <w:r w:rsidRPr="00B806D0">
              <w:t>1 Gbps</w:t>
            </w:r>
          </w:p>
        </w:tc>
        <w:tc>
          <w:tcPr>
            <w:tcW w:w="1878" w:type="dxa"/>
            <w:tcBorders>
              <w:top w:val="nil"/>
              <w:left w:val="single" w:sz="4" w:space="0" w:color="auto"/>
              <w:bottom w:val="single" w:sz="4" w:space="0" w:color="auto"/>
              <w:right w:val="single" w:sz="4" w:space="0" w:color="auto"/>
            </w:tcBorders>
            <w:vAlign w:val="bottom"/>
          </w:tcPr>
          <w:p w14:paraId="14A3CBA7"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AC8935E" w14:textId="77777777" w:rsidR="008F29A5" w:rsidRPr="00B806D0" w:rsidRDefault="008F29A5" w:rsidP="00082E42">
            <w:pPr>
              <w:spacing w:after="0" w:line="240" w:lineRule="auto"/>
              <w:jc w:val="center"/>
            </w:pPr>
            <w:r>
              <w:t>77,500.00</w:t>
            </w:r>
          </w:p>
        </w:tc>
      </w:tr>
      <w:tr w:rsidR="008F29A5" w:rsidRPr="00B806D0" w14:paraId="29E0C184"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E8BC1A9" w14:textId="77777777" w:rsidR="008F29A5" w:rsidRPr="00B806D0" w:rsidRDefault="008F29A5" w:rsidP="00082E42">
            <w:pPr>
              <w:spacing w:after="0" w:line="240" w:lineRule="auto"/>
              <w:jc w:val="center"/>
            </w:pPr>
            <w:r w:rsidRPr="00B806D0">
              <w:t>10 Gbps</w:t>
            </w:r>
          </w:p>
        </w:tc>
        <w:tc>
          <w:tcPr>
            <w:tcW w:w="1878" w:type="dxa"/>
            <w:tcBorders>
              <w:top w:val="nil"/>
              <w:left w:val="single" w:sz="4" w:space="0" w:color="auto"/>
              <w:bottom w:val="single" w:sz="4" w:space="0" w:color="auto"/>
              <w:right w:val="single" w:sz="4" w:space="0" w:color="auto"/>
            </w:tcBorders>
            <w:vAlign w:val="bottom"/>
          </w:tcPr>
          <w:p w14:paraId="2291284B"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5C38C0E" w14:textId="77777777" w:rsidR="008F29A5" w:rsidRPr="00B806D0" w:rsidRDefault="008F29A5" w:rsidP="00082E42">
            <w:pPr>
              <w:spacing w:after="0" w:line="240" w:lineRule="auto"/>
              <w:jc w:val="center"/>
            </w:pPr>
            <w:r>
              <w:t>77,500.00</w:t>
            </w:r>
          </w:p>
        </w:tc>
      </w:tr>
      <w:tr w:rsidR="008F29A5" w:rsidRPr="00B806D0" w14:paraId="2DC80223" w14:textId="77777777" w:rsidTr="00082E4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CA2EC" w14:textId="77777777" w:rsidR="008F29A5" w:rsidRPr="00B806D0" w:rsidRDefault="008F29A5" w:rsidP="00082E42">
            <w:pPr>
              <w:spacing w:after="0" w:line="240" w:lineRule="auto"/>
              <w:jc w:val="center"/>
            </w:pPr>
            <w:r>
              <w:t>100 Gbps</w:t>
            </w:r>
          </w:p>
        </w:tc>
        <w:tc>
          <w:tcPr>
            <w:tcW w:w="1878" w:type="dxa"/>
            <w:tcBorders>
              <w:top w:val="single" w:sz="4" w:space="0" w:color="auto"/>
              <w:left w:val="single" w:sz="4" w:space="0" w:color="auto"/>
              <w:bottom w:val="single" w:sz="4" w:space="0" w:color="auto"/>
              <w:right w:val="single" w:sz="4" w:space="0" w:color="auto"/>
            </w:tcBorders>
            <w:vAlign w:val="bottom"/>
          </w:tcPr>
          <w:p w14:paraId="18B2F388" w14:textId="77777777" w:rsidR="008F29A5" w:rsidRDefault="008F29A5" w:rsidP="00082E42">
            <w:pPr>
              <w:spacing w:after="0" w:line="240" w:lineRule="auto"/>
              <w:jc w:val="center"/>
            </w:pPr>
            <w:r>
              <w:t>165,000.00</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559F0" w14:textId="77777777" w:rsidR="008F29A5" w:rsidRDefault="008F29A5" w:rsidP="00082E42">
            <w:pPr>
              <w:spacing w:after="0" w:line="240" w:lineRule="auto"/>
              <w:jc w:val="center"/>
            </w:pPr>
            <w:r>
              <w:t>77,500.00</w:t>
            </w:r>
          </w:p>
        </w:tc>
      </w:tr>
    </w:tbl>
    <w:p w14:paraId="16C5338E" w14:textId="18C660C4" w:rsidR="008F29A5" w:rsidRDefault="008F29A5" w:rsidP="006A648F">
      <w:pPr>
        <w:spacing w:after="0" w:line="240" w:lineRule="auto"/>
        <w:ind w:left="1134" w:hanging="414"/>
        <w:jc w:val="both"/>
        <w:rPr>
          <w:rFonts w:ascii="Arial" w:eastAsia="Times New Roman" w:hAnsi="Arial" w:cs="Arial"/>
          <w:lang w:eastAsia="es-MX"/>
        </w:rPr>
      </w:pPr>
    </w:p>
    <w:p w14:paraId="54900C7F" w14:textId="77777777" w:rsidR="008F29A5" w:rsidRDefault="008F29A5" w:rsidP="008F29A5">
      <w:pPr>
        <w:spacing w:after="0" w:line="240" w:lineRule="auto"/>
        <w:jc w:val="center"/>
        <w:rPr>
          <w:rFonts w:ascii="Arial" w:hAnsi="Arial" w:cs="Arial"/>
          <w:b/>
          <w:bCs/>
          <w:color w:val="000000"/>
        </w:rPr>
      </w:pPr>
      <w:r w:rsidRPr="000420BC">
        <w:rPr>
          <w:rFonts w:ascii="Arial" w:hAnsi="Arial" w:cs="Arial"/>
          <w:b/>
          <w:bCs/>
          <w:color w:val="000000"/>
        </w:rPr>
        <w:t xml:space="preserve">Tabla 2. Tarifas de Gastos de Instalación para </w:t>
      </w:r>
      <w:r>
        <w:rPr>
          <w:rFonts w:ascii="Arial" w:hAnsi="Arial" w:cs="Arial"/>
          <w:b/>
          <w:bCs/>
          <w:color w:val="000000"/>
        </w:rPr>
        <w:t>Enlaces</w:t>
      </w:r>
      <w:r w:rsidRPr="000420BC">
        <w:rPr>
          <w:rFonts w:ascii="Arial" w:hAnsi="Arial" w:cs="Arial"/>
          <w:b/>
          <w:bCs/>
          <w:color w:val="000000"/>
        </w:rPr>
        <w:t xml:space="preserve"> de L.D. Internacional</w:t>
      </w:r>
      <w:r>
        <w:rPr>
          <w:rFonts w:ascii="Arial" w:hAnsi="Arial" w:cs="Arial"/>
          <w:b/>
          <w:bCs/>
          <w:color w:val="000000"/>
        </w:rPr>
        <w:t>.</w:t>
      </w:r>
    </w:p>
    <w:p w14:paraId="353C4B50" w14:textId="77777777" w:rsidR="008F29A5" w:rsidRDefault="008F29A5" w:rsidP="008F29A5">
      <w:pPr>
        <w:spacing w:after="0" w:line="240" w:lineRule="auto"/>
        <w:jc w:val="center"/>
        <w:rPr>
          <w:rFonts w:ascii="Arial" w:hAnsi="Arial" w:cs="Arial"/>
          <w:b/>
          <w:bCs/>
          <w:color w:val="000000"/>
        </w:rPr>
      </w:pPr>
    </w:p>
    <w:tbl>
      <w:tblPr>
        <w:tblW w:w="5845" w:type="dxa"/>
        <w:jc w:val="center"/>
        <w:tblCellMar>
          <w:left w:w="70" w:type="dxa"/>
          <w:right w:w="70" w:type="dxa"/>
        </w:tblCellMar>
        <w:tblLook w:val="04A0" w:firstRow="1" w:lastRow="0" w:firstColumn="1" w:lastColumn="0" w:noHBand="0" w:noVBand="1"/>
      </w:tblPr>
      <w:tblGrid>
        <w:gridCol w:w="1822"/>
        <w:gridCol w:w="2145"/>
        <w:gridCol w:w="1878"/>
      </w:tblGrid>
      <w:tr w:rsidR="008F29A5" w:rsidRPr="00B806D0" w14:paraId="1B883D7C" w14:textId="77777777" w:rsidTr="00082E42">
        <w:trPr>
          <w:trHeight w:val="12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21A78" w14:textId="77777777" w:rsidR="008F29A5" w:rsidRPr="00B806D0" w:rsidRDefault="008F29A5" w:rsidP="00082E42">
            <w:pPr>
              <w:spacing w:after="0" w:line="240" w:lineRule="auto"/>
              <w:jc w:val="center"/>
              <w:rPr>
                <w:b/>
                <w:bCs/>
                <w:color w:val="000000"/>
              </w:rPr>
            </w:pPr>
            <w:r w:rsidRPr="00B806D0">
              <w:rPr>
                <w:b/>
                <w:bCs/>
                <w:color w:val="000000"/>
              </w:rPr>
              <w:t>Velocidad</w:t>
            </w:r>
          </w:p>
        </w:tc>
        <w:tc>
          <w:tcPr>
            <w:tcW w:w="2145" w:type="dxa"/>
            <w:tcBorders>
              <w:top w:val="single" w:sz="4" w:space="0" w:color="auto"/>
              <w:left w:val="single" w:sz="4" w:space="0" w:color="auto"/>
              <w:bottom w:val="single" w:sz="4" w:space="0" w:color="auto"/>
              <w:right w:val="single" w:sz="4" w:space="0" w:color="auto"/>
            </w:tcBorders>
            <w:vAlign w:val="center"/>
          </w:tcPr>
          <w:p w14:paraId="685E68B3" w14:textId="77777777" w:rsidR="008F29A5" w:rsidRPr="00B806D0" w:rsidRDefault="008F29A5" w:rsidP="00082E42">
            <w:pPr>
              <w:spacing w:after="0" w:line="240" w:lineRule="auto"/>
              <w:jc w:val="center"/>
              <w:rPr>
                <w:b/>
                <w:bCs/>
              </w:rPr>
            </w:pPr>
            <w:r w:rsidRPr="00B806D0">
              <w:rPr>
                <w:b/>
                <w:bCs/>
              </w:rPr>
              <w:t>Gasto de Instalación por Tramo</w:t>
            </w:r>
            <w:r>
              <w:rPr>
                <w:b/>
                <w:bCs/>
              </w:rPr>
              <w:t xml:space="preserve"> Local</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38594" w14:textId="77777777" w:rsidR="008F29A5" w:rsidRPr="00B806D0" w:rsidRDefault="008F29A5" w:rsidP="00082E42">
            <w:pPr>
              <w:spacing w:after="0" w:line="240" w:lineRule="auto"/>
              <w:jc w:val="center"/>
              <w:rPr>
                <w:b/>
                <w:bCs/>
              </w:rPr>
            </w:pPr>
            <w:r w:rsidRPr="00B806D0">
              <w:rPr>
                <w:b/>
                <w:bCs/>
              </w:rPr>
              <w:t xml:space="preserve">Gasto de Instalación por Tramo </w:t>
            </w:r>
            <w:r>
              <w:rPr>
                <w:b/>
                <w:bCs/>
              </w:rPr>
              <w:t>Larga Distancia Internacional</w:t>
            </w:r>
          </w:p>
        </w:tc>
      </w:tr>
      <w:tr w:rsidR="008F29A5" w:rsidRPr="00B806D0" w14:paraId="7FBA76A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4AB72CC" w14:textId="77777777" w:rsidR="008F29A5" w:rsidRPr="00B806D0" w:rsidRDefault="008F29A5" w:rsidP="00082E42">
            <w:pPr>
              <w:spacing w:after="0" w:line="240" w:lineRule="auto"/>
              <w:jc w:val="center"/>
            </w:pPr>
            <w:r w:rsidRPr="00B806D0">
              <w:t>64 Kbps</w:t>
            </w:r>
          </w:p>
        </w:tc>
        <w:tc>
          <w:tcPr>
            <w:tcW w:w="2145" w:type="dxa"/>
            <w:tcBorders>
              <w:top w:val="nil"/>
              <w:left w:val="single" w:sz="4" w:space="0" w:color="auto"/>
              <w:bottom w:val="single" w:sz="4" w:space="0" w:color="auto"/>
              <w:right w:val="single" w:sz="4" w:space="0" w:color="auto"/>
            </w:tcBorders>
            <w:vAlign w:val="center"/>
          </w:tcPr>
          <w:p w14:paraId="505FD127" w14:textId="77777777" w:rsidR="008F29A5" w:rsidRPr="00B806D0" w:rsidRDefault="008F29A5" w:rsidP="00082E42">
            <w:pPr>
              <w:spacing w:after="0" w:line="240" w:lineRule="auto"/>
              <w:jc w:val="center"/>
            </w:pPr>
            <w:r>
              <w:t>4,259.64</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6E7A53B" w14:textId="77777777" w:rsidR="008F29A5" w:rsidRPr="00B806D0" w:rsidRDefault="008F29A5" w:rsidP="00082E42">
            <w:pPr>
              <w:spacing w:after="0" w:line="240" w:lineRule="auto"/>
              <w:jc w:val="center"/>
            </w:pPr>
            <w:r>
              <w:t>1,549.00</w:t>
            </w:r>
          </w:p>
        </w:tc>
      </w:tr>
      <w:tr w:rsidR="008F29A5" w:rsidRPr="00B806D0" w14:paraId="6913531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F67345F" w14:textId="77777777" w:rsidR="008F29A5" w:rsidRPr="00B806D0" w:rsidRDefault="008F29A5" w:rsidP="00082E42">
            <w:pPr>
              <w:spacing w:after="0" w:line="240" w:lineRule="auto"/>
              <w:jc w:val="center"/>
            </w:pPr>
            <w:r w:rsidRPr="00B806D0">
              <w:t>128 Kbps</w:t>
            </w:r>
          </w:p>
        </w:tc>
        <w:tc>
          <w:tcPr>
            <w:tcW w:w="2145" w:type="dxa"/>
            <w:tcBorders>
              <w:top w:val="nil"/>
              <w:left w:val="single" w:sz="4" w:space="0" w:color="auto"/>
              <w:bottom w:val="single" w:sz="4" w:space="0" w:color="auto"/>
              <w:right w:val="single" w:sz="4" w:space="0" w:color="auto"/>
            </w:tcBorders>
            <w:vAlign w:val="center"/>
          </w:tcPr>
          <w:p w14:paraId="2550E779" w14:textId="77777777" w:rsidR="008F29A5" w:rsidRPr="00B806D0" w:rsidRDefault="008F29A5" w:rsidP="00082E42">
            <w:pPr>
              <w:spacing w:after="0" w:line="240" w:lineRule="auto"/>
              <w:jc w:val="center"/>
            </w:pPr>
            <w:r>
              <w:t>6,389.46</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BCCC0F5" w14:textId="77777777" w:rsidR="008F29A5" w:rsidRPr="00B806D0" w:rsidRDefault="008F29A5" w:rsidP="00082E42">
            <w:pPr>
              <w:spacing w:after="0" w:line="240" w:lineRule="auto"/>
              <w:jc w:val="center"/>
            </w:pPr>
            <w:r>
              <w:t>1,879.00</w:t>
            </w:r>
          </w:p>
        </w:tc>
      </w:tr>
      <w:tr w:rsidR="008F29A5" w:rsidRPr="00B806D0" w14:paraId="3C79741D"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5677C43" w14:textId="77777777" w:rsidR="008F29A5" w:rsidRPr="00B806D0" w:rsidRDefault="008F29A5" w:rsidP="00082E42">
            <w:pPr>
              <w:spacing w:after="0" w:line="240" w:lineRule="auto"/>
              <w:jc w:val="center"/>
            </w:pPr>
            <w:r w:rsidRPr="00B806D0">
              <w:t>192 Kbps</w:t>
            </w:r>
          </w:p>
        </w:tc>
        <w:tc>
          <w:tcPr>
            <w:tcW w:w="2145" w:type="dxa"/>
            <w:tcBorders>
              <w:top w:val="nil"/>
              <w:left w:val="single" w:sz="4" w:space="0" w:color="auto"/>
              <w:bottom w:val="single" w:sz="4" w:space="0" w:color="auto"/>
              <w:right w:val="single" w:sz="4" w:space="0" w:color="auto"/>
            </w:tcBorders>
            <w:vAlign w:val="center"/>
          </w:tcPr>
          <w:p w14:paraId="0E16E731" w14:textId="77777777" w:rsidR="008F29A5" w:rsidRPr="00B806D0" w:rsidRDefault="008F29A5" w:rsidP="00082E42">
            <w:pPr>
              <w:spacing w:after="0" w:line="240" w:lineRule="auto"/>
              <w:jc w:val="center"/>
            </w:pPr>
            <w:r>
              <w:t>8,519.28</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FAFF5E7" w14:textId="77777777" w:rsidR="008F29A5" w:rsidRPr="00B806D0" w:rsidRDefault="008F29A5" w:rsidP="00082E42">
            <w:pPr>
              <w:spacing w:after="0" w:line="240" w:lineRule="auto"/>
              <w:jc w:val="center"/>
            </w:pPr>
            <w:r>
              <w:t>2,043.00</w:t>
            </w:r>
          </w:p>
        </w:tc>
      </w:tr>
      <w:tr w:rsidR="008F29A5" w:rsidRPr="00B806D0" w14:paraId="6D61CA33"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A68442B" w14:textId="77777777" w:rsidR="008F29A5" w:rsidRPr="00B806D0" w:rsidRDefault="008F29A5" w:rsidP="00082E42">
            <w:pPr>
              <w:spacing w:after="0" w:line="240" w:lineRule="auto"/>
              <w:jc w:val="center"/>
            </w:pPr>
            <w:r w:rsidRPr="00B806D0">
              <w:t>256 Kbps</w:t>
            </w:r>
          </w:p>
        </w:tc>
        <w:tc>
          <w:tcPr>
            <w:tcW w:w="2145" w:type="dxa"/>
            <w:tcBorders>
              <w:top w:val="nil"/>
              <w:left w:val="single" w:sz="4" w:space="0" w:color="auto"/>
              <w:bottom w:val="single" w:sz="4" w:space="0" w:color="auto"/>
              <w:right w:val="single" w:sz="4" w:space="0" w:color="auto"/>
            </w:tcBorders>
            <w:vAlign w:val="center"/>
          </w:tcPr>
          <w:p w14:paraId="2D0BF1F9" w14:textId="77777777" w:rsidR="008F29A5" w:rsidRPr="00B806D0" w:rsidRDefault="008F29A5" w:rsidP="00082E42">
            <w:pPr>
              <w:spacing w:after="0" w:line="240" w:lineRule="auto"/>
              <w:jc w:val="center"/>
            </w:pPr>
            <w:r>
              <w:t>10,649.10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E4EBAD1" w14:textId="77777777" w:rsidR="008F29A5" w:rsidRPr="00B806D0" w:rsidRDefault="008F29A5" w:rsidP="00082E42">
            <w:pPr>
              <w:spacing w:after="0" w:line="240" w:lineRule="auto"/>
              <w:jc w:val="center"/>
            </w:pPr>
            <w:r>
              <w:t>2,335.00</w:t>
            </w:r>
          </w:p>
        </w:tc>
      </w:tr>
      <w:tr w:rsidR="008F29A5" w:rsidRPr="00B806D0" w14:paraId="0745BEF8"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B970468" w14:textId="77777777" w:rsidR="008F29A5" w:rsidRPr="00B806D0" w:rsidRDefault="008F29A5" w:rsidP="00082E42">
            <w:pPr>
              <w:spacing w:after="0" w:line="240" w:lineRule="auto"/>
              <w:jc w:val="center"/>
            </w:pPr>
            <w:r w:rsidRPr="00B806D0">
              <w:t>384 Kbps</w:t>
            </w:r>
          </w:p>
        </w:tc>
        <w:tc>
          <w:tcPr>
            <w:tcW w:w="2145" w:type="dxa"/>
            <w:tcBorders>
              <w:top w:val="nil"/>
              <w:left w:val="single" w:sz="4" w:space="0" w:color="auto"/>
              <w:bottom w:val="single" w:sz="4" w:space="0" w:color="auto"/>
              <w:right w:val="single" w:sz="4" w:space="0" w:color="auto"/>
            </w:tcBorders>
            <w:vAlign w:val="center"/>
          </w:tcPr>
          <w:p w14:paraId="4B90E99D" w14:textId="77777777" w:rsidR="008F29A5" w:rsidRPr="00B806D0" w:rsidRDefault="008F29A5" w:rsidP="00082E42">
            <w:pPr>
              <w:spacing w:after="0" w:line="240" w:lineRule="auto"/>
              <w:jc w:val="center"/>
            </w:pPr>
            <w:r>
              <w:t>12,778.92</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15F1217" w14:textId="77777777" w:rsidR="008F29A5" w:rsidRPr="00B806D0" w:rsidRDefault="008F29A5" w:rsidP="00082E42">
            <w:pPr>
              <w:spacing w:after="0" w:line="240" w:lineRule="auto"/>
              <w:jc w:val="center"/>
            </w:pPr>
            <w:r>
              <w:t>2,627.00</w:t>
            </w:r>
          </w:p>
        </w:tc>
      </w:tr>
      <w:tr w:rsidR="008F29A5" w:rsidRPr="00B806D0" w14:paraId="32017F21"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9BBF5EE" w14:textId="77777777" w:rsidR="008F29A5" w:rsidRPr="00B806D0" w:rsidRDefault="008F29A5" w:rsidP="00082E42">
            <w:pPr>
              <w:spacing w:after="0" w:line="240" w:lineRule="auto"/>
              <w:jc w:val="center"/>
            </w:pPr>
            <w:r w:rsidRPr="00B806D0">
              <w:t>512 Kbps</w:t>
            </w:r>
          </w:p>
        </w:tc>
        <w:tc>
          <w:tcPr>
            <w:tcW w:w="2145" w:type="dxa"/>
            <w:tcBorders>
              <w:top w:val="nil"/>
              <w:left w:val="single" w:sz="4" w:space="0" w:color="auto"/>
              <w:bottom w:val="single" w:sz="4" w:space="0" w:color="auto"/>
              <w:right w:val="single" w:sz="4" w:space="0" w:color="auto"/>
            </w:tcBorders>
            <w:vAlign w:val="center"/>
          </w:tcPr>
          <w:p w14:paraId="5AD66A06" w14:textId="77777777" w:rsidR="008F29A5" w:rsidRPr="00B806D0" w:rsidRDefault="008F29A5" w:rsidP="00082E42">
            <w:pPr>
              <w:spacing w:after="0" w:line="240" w:lineRule="auto"/>
              <w:jc w:val="center"/>
            </w:pPr>
            <w:r>
              <w:t>14,908.74</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EAE5BB7" w14:textId="77777777" w:rsidR="008F29A5" w:rsidRPr="00B806D0" w:rsidRDefault="008F29A5" w:rsidP="00082E42">
            <w:pPr>
              <w:spacing w:after="0" w:line="240" w:lineRule="auto"/>
              <w:jc w:val="center"/>
            </w:pPr>
            <w:r>
              <w:t>2,919.00</w:t>
            </w:r>
          </w:p>
        </w:tc>
      </w:tr>
      <w:tr w:rsidR="008F29A5" w:rsidRPr="00B806D0" w14:paraId="75E0B4BE"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E76F45E" w14:textId="77777777" w:rsidR="008F29A5" w:rsidRPr="00B806D0" w:rsidRDefault="008F29A5" w:rsidP="00082E42">
            <w:pPr>
              <w:spacing w:after="0" w:line="240" w:lineRule="auto"/>
              <w:jc w:val="center"/>
            </w:pPr>
            <w:r w:rsidRPr="00B806D0">
              <w:t>768 Kbps</w:t>
            </w:r>
          </w:p>
        </w:tc>
        <w:tc>
          <w:tcPr>
            <w:tcW w:w="2145" w:type="dxa"/>
            <w:tcBorders>
              <w:top w:val="nil"/>
              <w:left w:val="single" w:sz="4" w:space="0" w:color="auto"/>
              <w:bottom w:val="single" w:sz="4" w:space="0" w:color="auto"/>
              <w:right w:val="single" w:sz="4" w:space="0" w:color="auto"/>
            </w:tcBorders>
            <w:vAlign w:val="center"/>
          </w:tcPr>
          <w:p w14:paraId="3489C31E" w14:textId="77777777" w:rsidR="008F29A5" w:rsidRPr="00B806D0" w:rsidRDefault="008F29A5" w:rsidP="00082E42">
            <w:pPr>
              <w:spacing w:after="0" w:line="240" w:lineRule="auto"/>
              <w:jc w:val="center"/>
            </w:pPr>
            <w:r>
              <w:t>17,038.56</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40F313D" w14:textId="77777777" w:rsidR="008F29A5" w:rsidRPr="00B806D0" w:rsidRDefault="008F29A5" w:rsidP="00082E42">
            <w:pPr>
              <w:spacing w:after="0" w:line="240" w:lineRule="auto"/>
              <w:jc w:val="center"/>
            </w:pPr>
            <w:r>
              <w:t>3,211.00</w:t>
            </w:r>
          </w:p>
        </w:tc>
      </w:tr>
      <w:tr w:rsidR="008F29A5" w:rsidRPr="00B806D0" w14:paraId="6C3396FF"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882D715" w14:textId="77777777" w:rsidR="008F29A5" w:rsidRPr="00B806D0" w:rsidRDefault="008F29A5" w:rsidP="00082E42">
            <w:pPr>
              <w:spacing w:after="0" w:line="240" w:lineRule="auto"/>
              <w:jc w:val="center"/>
            </w:pPr>
            <w:r w:rsidRPr="00B806D0">
              <w:t>1024 Kbps</w:t>
            </w:r>
          </w:p>
        </w:tc>
        <w:tc>
          <w:tcPr>
            <w:tcW w:w="2145" w:type="dxa"/>
            <w:tcBorders>
              <w:top w:val="nil"/>
              <w:left w:val="single" w:sz="4" w:space="0" w:color="auto"/>
              <w:bottom w:val="single" w:sz="4" w:space="0" w:color="auto"/>
              <w:right w:val="single" w:sz="4" w:space="0" w:color="auto"/>
            </w:tcBorders>
            <w:vAlign w:val="center"/>
          </w:tcPr>
          <w:p w14:paraId="5E82166C" w14:textId="77777777" w:rsidR="008F29A5" w:rsidRPr="00B806D0" w:rsidRDefault="008F29A5" w:rsidP="00082E42">
            <w:pPr>
              <w:spacing w:after="0" w:line="240" w:lineRule="auto"/>
              <w:jc w:val="center"/>
            </w:pPr>
            <w:r>
              <w:t>19,168.38</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FA30640" w14:textId="77777777" w:rsidR="008F29A5" w:rsidRPr="00B806D0" w:rsidRDefault="008F29A5" w:rsidP="00082E42">
            <w:pPr>
              <w:spacing w:after="0" w:line="240" w:lineRule="auto"/>
              <w:jc w:val="center"/>
            </w:pPr>
            <w:r>
              <w:t>3,503.00</w:t>
            </w:r>
          </w:p>
        </w:tc>
      </w:tr>
      <w:tr w:rsidR="008F29A5" w:rsidRPr="00B806D0" w14:paraId="628D696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23494FF" w14:textId="77777777" w:rsidR="008F29A5" w:rsidRPr="00B806D0" w:rsidRDefault="008F29A5" w:rsidP="00082E42">
            <w:pPr>
              <w:spacing w:after="0" w:line="240" w:lineRule="auto"/>
              <w:jc w:val="center"/>
            </w:pPr>
            <w:r w:rsidRPr="00B806D0">
              <w:t>E1 (2 Mbps)</w:t>
            </w:r>
          </w:p>
        </w:tc>
        <w:tc>
          <w:tcPr>
            <w:tcW w:w="2145" w:type="dxa"/>
            <w:tcBorders>
              <w:top w:val="nil"/>
              <w:left w:val="single" w:sz="4" w:space="0" w:color="auto"/>
              <w:bottom w:val="single" w:sz="4" w:space="0" w:color="auto"/>
              <w:right w:val="single" w:sz="4" w:space="0" w:color="auto"/>
            </w:tcBorders>
            <w:vAlign w:val="center"/>
          </w:tcPr>
          <w:p w14:paraId="0644C4E5" w14:textId="77777777" w:rsidR="008F29A5" w:rsidRPr="00B806D0" w:rsidRDefault="008F29A5" w:rsidP="00082E42">
            <w:pPr>
              <w:spacing w:after="0" w:line="240" w:lineRule="auto"/>
              <w:jc w:val="center"/>
            </w:pPr>
            <w:r>
              <w:t>30,020.43</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74238E5" w14:textId="77777777" w:rsidR="008F29A5" w:rsidRPr="00B806D0" w:rsidRDefault="008F29A5" w:rsidP="00082E42">
            <w:pPr>
              <w:spacing w:after="0" w:line="240" w:lineRule="auto"/>
              <w:jc w:val="center"/>
            </w:pPr>
            <w:r>
              <w:t>5,565.00</w:t>
            </w:r>
          </w:p>
        </w:tc>
      </w:tr>
      <w:tr w:rsidR="008F29A5" w:rsidRPr="00B806D0" w14:paraId="4FB4C808"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61187CE" w14:textId="77777777" w:rsidR="008F29A5" w:rsidRPr="00B806D0" w:rsidRDefault="008F29A5" w:rsidP="00082E42">
            <w:pPr>
              <w:spacing w:after="0" w:line="240" w:lineRule="auto"/>
              <w:jc w:val="center"/>
            </w:pPr>
            <w:r w:rsidRPr="00B806D0">
              <w:t>1 Mbps</w:t>
            </w:r>
          </w:p>
        </w:tc>
        <w:tc>
          <w:tcPr>
            <w:tcW w:w="2145" w:type="dxa"/>
            <w:tcBorders>
              <w:top w:val="nil"/>
              <w:left w:val="single" w:sz="4" w:space="0" w:color="auto"/>
              <w:bottom w:val="single" w:sz="4" w:space="0" w:color="auto"/>
              <w:right w:val="single" w:sz="4" w:space="0" w:color="auto"/>
            </w:tcBorders>
            <w:vAlign w:val="bottom"/>
          </w:tcPr>
          <w:p w14:paraId="4993DF8C"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8F3E569" w14:textId="77777777" w:rsidR="008F29A5" w:rsidRPr="00B806D0" w:rsidRDefault="008F29A5" w:rsidP="00082E42">
            <w:pPr>
              <w:spacing w:after="0" w:line="240" w:lineRule="auto"/>
              <w:jc w:val="center"/>
            </w:pPr>
            <w:r>
              <w:t>19,375.00</w:t>
            </w:r>
          </w:p>
        </w:tc>
      </w:tr>
      <w:tr w:rsidR="008F29A5" w:rsidRPr="00B806D0" w14:paraId="4945ED9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56AC168" w14:textId="77777777" w:rsidR="008F29A5" w:rsidRPr="00B806D0" w:rsidRDefault="008F29A5" w:rsidP="00082E42">
            <w:pPr>
              <w:spacing w:after="0" w:line="240" w:lineRule="auto"/>
              <w:jc w:val="center"/>
            </w:pPr>
            <w:r w:rsidRPr="00B806D0">
              <w:t>2 Mbps</w:t>
            </w:r>
          </w:p>
        </w:tc>
        <w:tc>
          <w:tcPr>
            <w:tcW w:w="2145" w:type="dxa"/>
            <w:tcBorders>
              <w:top w:val="nil"/>
              <w:left w:val="single" w:sz="4" w:space="0" w:color="auto"/>
              <w:bottom w:val="single" w:sz="4" w:space="0" w:color="auto"/>
              <w:right w:val="single" w:sz="4" w:space="0" w:color="auto"/>
            </w:tcBorders>
            <w:vAlign w:val="bottom"/>
          </w:tcPr>
          <w:p w14:paraId="4B8A9F34"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00A615D" w14:textId="77777777" w:rsidR="008F29A5" w:rsidRPr="00B806D0" w:rsidRDefault="008F29A5" w:rsidP="00082E42">
            <w:pPr>
              <w:spacing w:after="0" w:line="240" w:lineRule="auto"/>
              <w:jc w:val="center"/>
            </w:pPr>
            <w:r>
              <w:t>19,375.00</w:t>
            </w:r>
          </w:p>
        </w:tc>
      </w:tr>
      <w:tr w:rsidR="008F29A5" w:rsidRPr="00B806D0" w14:paraId="1D511A15" w14:textId="77777777" w:rsidTr="00082E4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8E4FF" w14:textId="77777777" w:rsidR="008F29A5" w:rsidRPr="00B806D0" w:rsidRDefault="008F29A5" w:rsidP="00082E42">
            <w:pPr>
              <w:spacing w:after="0" w:line="240" w:lineRule="auto"/>
              <w:jc w:val="center"/>
            </w:pPr>
            <w:r w:rsidRPr="00B806D0">
              <w:t>4 Mbps</w:t>
            </w:r>
          </w:p>
        </w:tc>
        <w:tc>
          <w:tcPr>
            <w:tcW w:w="2145" w:type="dxa"/>
            <w:tcBorders>
              <w:top w:val="single" w:sz="4" w:space="0" w:color="auto"/>
              <w:left w:val="single" w:sz="4" w:space="0" w:color="auto"/>
              <w:bottom w:val="single" w:sz="4" w:space="0" w:color="auto"/>
              <w:right w:val="single" w:sz="4" w:space="0" w:color="auto"/>
            </w:tcBorders>
            <w:vAlign w:val="bottom"/>
          </w:tcPr>
          <w:p w14:paraId="4235B904" w14:textId="77777777" w:rsidR="008F29A5" w:rsidRPr="00B806D0" w:rsidRDefault="008F29A5" w:rsidP="00082E42">
            <w:pPr>
              <w:spacing w:after="0" w:line="240" w:lineRule="auto"/>
              <w:jc w:val="center"/>
            </w:pPr>
            <w:r>
              <w:t>41,250.00</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7B901" w14:textId="77777777" w:rsidR="008F29A5" w:rsidRPr="00B806D0" w:rsidRDefault="008F29A5" w:rsidP="00082E42">
            <w:pPr>
              <w:spacing w:after="0" w:line="240" w:lineRule="auto"/>
              <w:jc w:val="center"/>
            </w:pPr>
            <w:r>
              <w:t>19,375.00</w:t>
            </w:r>
          </w:p>
        </w:tc>
      </w:tr>
      <w:tr w:rsidR="008F29A5" w:rsidRPr="00B806D0" w14:paraId="7D181E92"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B624C61" w14:textId="77777777" w:rsidR="008F29A5" w:rsidRPr="00B806D0" w:rsidRDefault="008F29A5" w:rsidP="00082E42">
            <w:pPr>
              <w:spacing w:after="0" w:line="240" w:lineRule="auto"/>
              <w:jc w:val="center"/>
            </w:pPr>
            <w:r w:rsidRPr="00B806D0">
              <w:t>6 Mbps</w:t>
            </w:r>
          </w:p>
        </w:tc>
        <w:tc>
          <w:tcPr>
            <w:tcW w:w="2145" w:type="dxa"/>
            <w:tcBorders>
              <w:top w:val="nil"/>
              <w:left w:val="single" w:sz="4" w:space="0" w:color="auto"/>
              <w:bottom w:val="single" w:sz="4" w:space="0" w:color="auto"/>
              <w:right w:val="single" w:sz="4" w:space="0" w:color="auto"/>
            </w:tcBorders>
            <w:vAlign w:val="bottom"/>
          </w:tcPr>
          <w:p w14:paraId="1518FA49" w14:textId="77777777" w:rsidR="008F29A5" w:rsidRPr="00B806D0" w:rsidRDefault="008F29A5" w:rsidP="00082E42">
            <w:pPr>
              <w:spacing w:after="0" w:line="240" w:lineRule="auto"/>
              <w:jc w:val="center"/>
            </w:pPr>
            <w:r>
              <w:t>41,250.00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A467C36" w14:textId="77777777" w:rsidR="008F29A5" w:rsidRPr="00B806D0" w:rsidRDefault="008F29A5" w:rsidP="00082E42">
            <w:pPr>
              <w:spacing w:after="0" w:line="240" w:lineRule="auto"/>
              <w:jc w:val="center"/>
            </w:pPr>
            <w:r>
              <w:t>19,375.00</w:t>
            </w:r>
          </w:p>
        </w:tc>
      </w:tr>
      <w:tr w:rsidR="008F29A5" w:rsidRPr="00B806D0" w14:paraId="2C4AE16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159CA17" w14:textId="77777777" w:rsidR="008F29A5" w:rsidRPr="00B806D0" w:rsidRDefault="008F29A5" w:rsidP="00082E42">
            <w:pPr>
              <w:spacing w:after="0" w:line="240" w:lineRule="auto"/>
              <w:jc w:val="center"/>
            </w:pPr>
            <w:r w:rsidRPr="00B806D0">
              <w:t>8 Mbps</w:t>
            </w:r>
          </w:p>
        </w:tc>
        <w:tc>
          <w:tcPr>
            <w:tcW w:w="2145" w:type="dxa"/>
            <w:tcBorders>
              <w:top w:val="nil"/>
              <w:left w:val="single" w:sz="4" w:space="0" w:color="auto"/>
              <w:bottom w:val="single" w:sz="4" w:space="0" w:color="auto"/>
              <w:right w:val="single" w:sz="4" w:space="0" w:color="auto"/>
            </w:tcBorders>
            <w:vAlign w:val="bottom"/>
          </w:tcPr>
          <w:p w14:paraId="0CAAA25C"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9235A46" w14:textId="77777777" w:rsidR="008F29A5" w:rsidRPr="00B806D0" w:rsidRDefault="008F29A5" w:rsidP="00082E42">
            <w:pPr>
              <w:spacing w:after="0" w:line="240" w:lineRule="auto"/>
              <w:jc w:val="center"/>
            </w:pPr>
            <w:r>
              <w:t>38,750.00</w:t>
            </w:r>
          </w:p>
        </w:tc>
      </w:tr>
      <w:tr w:rsidR="008F29A5" w:rsidRPr="00B806D0" w14:paraId="773212B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FB6328A" w14:textId="77777777" w:rsidR="008F29A5" w:rsidRPr="00B806D0" w:rsidRDefault="008F29A5" w:rsidP="00082E42">
            <w:pPr>
              <w:spacing w:after="0" w:line="240" w:lineRule="auto"/>
              <w:jc w:val="center"/>
            </w:pPr>
            <w:r w:rsidRPr="00B806D0">
              <w:t>10 Mbps</w:t>
            </w:r>
          </w:p>
        </w:tc>
        <w:tc>
          <w:tcPr>
            <w:tcW w:w="2145" w:type="dxa"/>
            <w:tcBorders>
              <w:top w:val="nil"/>
              <w:left w:val="single" w:sz="4" w:space="0" w:color="auto"/>
              <w:bottom w:val="single" w:sz="4" w:space="0" w:color="auto"/>
              <w:right w:val="single" w:sz="4" w:space="0" w:color="auto"/>
            </w:tcBorders>
            <w:vAlign w:val="bottom"/>
          </w:tcPr>
          <w:p w14:paraId="1BBDB738"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82AA613" w14:textId="77777777" w:rsidR="008F29A5" w:rsidRPr="00B806D0" w:rsidRDefault="008F29A5" w:rsidP="00082E42">
            <w:pPr>
              <w:spacing w:after="0" w:line="240" w:lineRule="auto"/>
              <w:jc w:val="center"/>
            </w:pPr>
            <w:r>
              <w:t>38,750.00</w:t>
            </w:r>
          </w:p>
        </w:tc>
      </w:tr>
      <w:tr w:rsidR="008F29A5" w:rsidRPr="00B806D0" w14:paraId="688A184E"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7052BA8" w14:textId="77777777" w:rsidR="008F29A5" w:rsidRPr="00B806D0" w:rsidRDefault="008F29A5" w:rsidP="00082E42">
            <w:pPr>
              <w:spacing w:after="0" w:line="240" w:lineRule="auto"/>
              <w:jc w:val="center"/>
            </w:pPr>
            <w:r w:rsidRPr="00B806D0">
              <w:t>20 Mbps</w:t>
            </w:r>
          </w:p>
        </w:tc>
        <w:tc>
          <w:tcPr>
            <w:tcW w:w="2145" w:type="dxa"/>
            <w:tcBorders>
              <w:top w:val="nil"/>
              <w:left w:val="single" w:sz="4" w:space="0" w:color="auto"/>
              <w:bottom w:val="single" w:sz="4" w:space="0" w:color="auto"/>
              <w:right w:val="single" w:sz="4" w:space="0" w:color="auto"/>
            </w:tcBorders>
            <w:vAlign w:val="bottom"/>
          </w:tcPr>
          <w:p w14:paraId="7C68ADF6"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6E69FB7" w14:textId="77777777" w:rsidR="008F29A5" w:rsidRPr="00B806D0" w:rsidRDefault="008F29A5" w:rsidP="00082E42">
            <w:pPr>
              <w:spacing w:after="0" w:line="240" w:lineRule="auto"/>
              <w:jc w:val="center"/>
            </w:pPr>
            <w:r>
              <w:t>38,750.00</w:t>
            </w:r>
          </w:p>
        </w:tc>
      </w:tr>
      <w:tr w:rsidR="008F29A5" w:rsidRPr="00B806D0" w14:paraId="33AE2A71"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4D34699" w14:textId="77777777" w:rsidR="008F29A5" w:rsidRPr="00B806D0" w:rsidRDefault="008F29A5" w:rsidP="00082E42">
            <w:pPr>
              <w:spacing w:after="0" w:line="240" w:lineRule="auto"/>
              <w:jc w:val="center"/>
            </w:pPr>
            <w:r w:rsidRPr="00B806D0">
              <w:t>30 Mbps</w:t>
            </w:r>
          </w:p>
        </w:tc>
        <w:tc>
          <w:tcPr>
            <w:tcW w:w="2145" w:type="dxa"/>
            <w:tcBorders>
              <w:top w:val="nil"/>
              <w:left w:val="single" w:sz="4" w:space="0" w:color="auto"/>
              <w:bottom w:val="single" w:sz="4" w:space="0" w:color="auto"/>
              <w:right w:val="single" w:sz="4" w:space="0" w:color="auto"/>
            </w:tcBorders>
            <w:vAlign w:val="bottom"/>
          </w:tcPr>
          <w:p w14:paraId="08482265"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25C22C1" w14:textId="77777777" w:rsidR="008F29A5" w:rsidRPr="00B806D0" w:rsidRDefault="008F29A5" w:rsidP="00082E42">
            <w:pPr>
              <w:spacing w:after="0" w:line="240" w:lineRule="auto"/>
              <w:jc w:val="center"/>
            </w:pPr>
            <w:r>
              <w:t>38,750.00</w:t>
            </w:r>
          </w:p>
        </w:tc>
      </w:tr>
      <w:tr w:rsidR="008F29A5" w:rsidRPr="00B806D0" w14:paraId="58CD588F"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B9F1335" w14:textId="77777777" w:rsidR="008F29A5" w:rsidRPr="00B806D0" w:rsidRDefault="008F29A5" w:rsidP="00082E42">
            <w:pPr>
              <w:spacing w:after="0" w:line="240" w:lineRule="auto"/>
              <w:jc w:val="center"/>
            </w:pPr>
            <w:r w:rsidRPr="00B806D0">
              <w:t>40 Mbps</w:t>
            </w:r>
          </w:p>
        </w:tc>
        <w:tc>
          <w:tcPr>
            <w:tcW w:w="2145" w:type="dxa"/>
            <w:tcBorders>
              <w:top w:val="nil"/>
              <w:left w:val="single" w:sz="4" w:space="0" w:color="auto"/>
              <w:bottom w:val="single" w:sz="4" w:space="0" w:color="auto"/>
              <w:right w:val="single" w:sz="4" w:space="0" w:color="auto"/>
            </w:tcBorders>
            <w:vAlign w:val="bottom"/>
          </w:tcPr>
          <w:p w14:paraId="60B0B025"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56257C0" w14:textId="77777777" w:rsidR="008F29A5" w:rsidRPr="00B806D0" w:rsidRDefault="008F29A5" w:rsidP="00082E42">
            <w:pPr>
              <w:spacing w:after="0" w:line="240" w:lineRule="auto"/>
              <w:jc w:val="center"/>
            </w:pPr>
            <w:r>
              <w:t>38,750.00</w:t>
            </w:r>
          </w:p>
        </w:tc>
      </w:tr>
      <w:tr w:rsidR="008F29A5" w:rsidRPr="00B806D0" w14:paraId="5770B8C6"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8CB50DF" w14:textId="77777777" w:rsidR="008F29A5" w:rsidRPr="00B806D0" w:rsidRDefault="008F29A5" w:rsidP="00082E42">
            <w:pPr>
              <w:spacing w:after="0" w:line="240" w:lineRule="auto"/>
              <w:jc w:val="center"/>
            </w:pPr>
            <w:r w:rsidRPr="00B806D0">
              <w:t>50 Mbps</w:t>
            </w:r>
          </w:p>
        </w:tc>
        <w:tc>
          <w:tcPr>
            <w:tcW w:w="2145" w:type="dxa"/>
            <w:tcBorders>
              <w:top w:val="nil"/>
              <w:left w:val="single" w:sz="4" w:space="0" w:color="auto"/>
              <w:bottom w:val="single" w:sz="4" w:space="0" w:color="auto"/>
              <w:right w:val="single" w:sz="4" w:space="0" w:color="auto"/>
            </w:tcBorders>
            <w:vAlign w:val="bottom"/>
          </w:tcPr>
          <w:p w14:paraId="0AEA5C92"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BEE138C" w14:textId="77777777" w:rsidR="008F29A5" w:rsidRPr="00B806D0" w:rsidRDefault="008F29A5" w:rsidP="00082E42">
            <w:pPr>
              <w:spacing w:after="0" w:line="240" w:lineRule="auto"/>
              <w:jc w:val="center"/>
            </w:pPr>
            <w:r>
              <w:t>38,750.00</w:t>
            </w:r>
          </w:p>
        </w:tc>
      </w:tr>
      <w:tr w:rsidR="008F29A5" w:rsidRPr="00B806D0" w14:paraId="7441C184"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A6D78BF" w14:textId="77777777" w:rsidR="008F29A5" w:rsidRPr="00B806D0" w:rsidRDefault="008F29A5" w:rsidP="00082E42">
            <w:pPr>
              <w:spacing w:after="0" w:line="240" w:lineRule="auto"/>
              <w:jc w:val="center"/>
            </w:pPr>
            <w:r w:rsidRPr="00B806D0">
              <w:t>60 Mbps</w:t>
            </w:r>
          </w:p>
        </w:tc>
        <w:tc>
          <w:tcPr>
            <w:tcW w:w="2145" w:type="dxa"/>
            <w:tcBorders>
              <w:top w:val="nil"/>
              <w:left w:val="single" w:sz="4" w:space="0" w:color="auto"/>
              <w:bottom w:val="single" w:sz="4" w:space="0" w:color="auto"/>
              <w:right w:val="single" w:sz="4" w:space="0" w:color="auto"/>
            </w:tcBorders>
            <w:vAlign w:val="bottom"/>
          </w:tcPr>
          <w:p w14:paraId="74BDF1AE"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5ED8630" w14:textId="77777777" w:rsidR="008F29A5" w:rsidRPr="00B806D0" w:rsidRDefault="008F29A5" w:rsidP="00082E42">
            <w:pPr>
              <w:spacing w:after="0" w:line="240" w:lineRule="auto"/>
              <w:jc w:val="center"/>
            </w:pPr>
            <w:r>
              <w:t>38,750.00</w:t>
            </w:r>
          </w:p>
        </w:tc>
      </w:tr>
      <w:tr w:rsidR="008F29A5" w:rsidRPr="00B806D0" w14:paraId="4904AD41"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9A9DC3E" w14:textId="77777777" w:rsidR="008F29A5" w:rsidRPr="00B806D0" w:rsidRDefault="008F29A5" w:rsidP="00082E42">
            <w:pPr>
              <w:spacing w:after="0" w:line="240" w:lineRule="auto"/>
              <w:jc w:val="center"/>
            </w:pPr>
            <w:r w:rsidRPr="00B806D0">
              <w:t>80 Mbps</w:t>
            </w:r>
          </w:p>
        </w:tc>
        <w:tc>
          <w:tcPr>
            <w:tcW w:w="2145" w:type="dxa"/>
            <w:tcBorders>
              <w:top w:val="nil"/>
              <w:left w:val="single" w:sz="4" w:space="0" w:color="auto"/>
              <w:bottom w:val="single" w:sz="4" w:space="0" w:color="auto"/>
              <w:right w:val="single" w:sz="4" w:space="0" w:color="auto"/>
            </w:tcBorders>
            <w:vAlign w:val="bottom"/>
          </w:tcPr>
          <w:p w14:paraId="2472F098" w14:textId="77777777" w:rsidR="008F29A5" w:rsidRPr="00B806D0" w:rsidRDefault="008F29A5" w:rsidP="00082E42">
            <w:pPr>
              <w:spacing w:after="0" w:line="240" w:lineRule="auto"/>
              <w:jc w:val="center"/>
            </w:pPr>
            <w:r>
              <w:t>82,500.00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884C84A" w14:textId="77777777" w:rsidR="008F29A5" w:rsidRPr="00B806D0" w:rsidRDefault="008F29A5" w:rsidP="00082E42">
            <w:pPr>
              <w:spacing w:after="0" w:line="240" w:lineRule="auto"/>
              <w:jc w:val="center"/>
            </w:pPr>
            <w:r>
              <w:t>38,750.00</w:t>
            </w:r>
          </w:p>
        </w:tc>
      </w:tr>
      <w:tr w:rsidR="008F29A5" w:rsidRPr="00B806D0" w14:paraId="7A4DEFD6"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3775F71" w14:textId="77777777" w:rsidR="008F29A5" w:rsidRPr="00B806D0" w:rsidRDefault="008F29A5" w:rsidP="00082E42">
            <w:pPr>
              <w:spacing w:after="0" w:line="240" w:lineRule="auto"/>
              <w:jc w:val="center"/>
            </w:pPr>
            <w:r w:rsidRPr="00B806D0">
              <w:t>100 Mbps</w:t>
            </w:r>
          </w:p>
        </w:tc>
        <w:tc>
          <w:tcPr>
            <w:tcW w:w="2145" w:type="dxa"/>
            <w:tcBorders>
              <w:top w:val="nil"/>
              <w:left w:val="single" w:sz="4" w:space="0" w:color="auto"/>
              <w:bottom w:val="single" w:sz="4" w:space="0" w:color="auto"/>
              <w:right w:val="single" w:sz="4" w:space="0" w:color="auto"/>
            </w:tcBorders>
            <w:vAlign w:val="bottom"/>
          </w:tcPr>
          <w:p w14:paraId="2595612C"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EBD96C5" w14:textId="77777777" w:rsidR="008F29A5" w:rsidRPr="00B806D0" w:rsidRDefault="008F29A5" w:rsidP="00082E42">
            <w:pPr>
              <w:spacing w:after="0" w:line="240" w:lineRule="auto"/>
              <w:jc w:val="center"/>
            </w:pPr>
            <w:r>
              <w:t>77,500.00</w:t>
            </w:r>
          </w:p>
        </w:tc>
      </w:tr>
      <w:tr w:rsidR="008F29A5" w:rsidRPr="00B806D0" w14:paraId="3F1C9779"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AF6D0B7" w14:textId="77777777" w:rsidR="008F29A5" w:rsidRPr="00B806D0" w:rsidRDefault="008F29A5" w:rsidP="00082E42">
            <w:pPr>
              <w:spacing w:after="0" w:line="240" w:lineRule="auto"/>
              <w:jc w:val="center"/>
            </w:pPr>
            <w:r w:rsidRPr="00B806D0">
              <w:t>150 Mbps</w:t>
            </w:r>
          </w:p>
        </w:tc>
        <w:tc>
          <w:tcPr>
            <w:tcW w:w="2145" w:type="dxa"/>
            <w:tcBorders>
              <w:top w:val="nil"/>
              <w:left w:val="single" w:sz="4" w:space="0" w:color="auto"/>
              <w:bottom w:val="single" w:sz="4" w:space="0" w:color="auto"/>
              <w:right w:val="single" w:sz="4" w:space="0" w:color="auto"/>
            </w:tcBorders>
            <w:vAlign w:val="bottom"/>
          </w:tcPr>
          <w:p w14:paraId="09B1CC95"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5022A47" w14:textId="77777777" w:rsidR="008F29A5" w:rsidRPr="00B806D0" w:rsidRDefault="008F29A5" w:rsidP="00082E42">
            <w:pPr>
              <w:spacing w:after="0" w:line="240" w:lineRule="auto"/>
              <w:jc w:val="center"/>
            </w:pPr>
            <w:r>
              <w:t>77,500.00</w:t>
            </w:r>
          </w:p>
        </w:tc>
      </w:tr>
      <w:tr w:rsidR="008F29A5" w:rsidRPr="00B806D0" w14:paraId="4C64022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6EBC0D8" w14:textId="77777777" w:rsidR="008F29A5" w:rsidRPr="00B806D0" w:rsidRDefault="008F29A5" w:rsidP="00082E42">
            <w:pPr>
              <w:spacing w:after="0" w:line="240" w:lineRule="auto"/>
              <w:jc w:val="center"/>
            </w:pPr>
            <w:r w:rsidRPr="00B806D0">
              <w:t>200 Mbps</w:t>
            </w:r>
          </w:p>
        </w:tc>
        <w:tc>
          <w:tcPr>
            <w:tcW w:w="2145" w:type="dxa"/>
            <w:tcBorders>
              <w:top w:val="nil"/>
              <w:left w:val="single" w:sz="4" w:space="0" w:color="auto"/>
              <w:bottom w:val="single" w:sz="4" w:space="0" w:color="auto"/>
              <w:right w:val="single" w:sz="4" w:space="0" w:color="auto"/>
            </w:tcBorders>
            <w:vAlign w:val="bottom"/>
          </w:tcPr>
          <w:p w14:paraId="5D51E7AC"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A319D15" w14:textId="77777777" w:rsidR="008F29A5" w:rsidRPr="00B806D0" w:rsidRDefault="008F29A5" w:rsidP="00082E42">
            <w:pPr>
              <w:spacing w:after="0" w:line="240" w:lineRule="auto"/>
              <w:jc w:val="center"/>
            </w:pPr>
            <w:r>
              <w:t>77,500.00</w:t>
            </w:r>
          </w:p>
        </w:tc>
      </w:tr>
      <w:tr w:rsidR="008F29A5" w:rsidRPr="00B806D0" w14:paraId="1BA0D5AC"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3B44021" w14:textId="77777777" w:rsidR="008F29A5" w:rsidRPr="00B806D0" w:rsidRDefault="008F29A5" w:rsidP="00082E42">
            <w:pPr>
              <w:spacing w:after="0" w:line="240" w:lineRule="auto"/>
              <w:jc w:val="center"/>
            </w:pPr>
            <w:r w:rsidRPr="00B806D0">
              <w:t>250 Mbps</w:t>
            </w:r>
          </w:p>
        </w:tc>
        <w:tc>
          <w:tcPr>
            <w:tcW w:w="2145" w:type="dxa"/>
            <w:tcBorders>
              <w:top w:val="nil"/>
              <w:left w:val="single" w:sz="4" w:space="0" w:color="auto"/>
              <w:bottom w:val="single" w:sz="4" w:space="0" w:color="auto"/>
              <w:right w:val="single" w:sz="4" w:space="0" w:color="auto"/>
            </w:tcBorders>
            <w:vAlign w:val="bottom"/>
          </w:tcPr>
          <w:p w14:paraId="250D0C47"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09CD4EA" w14:textId="77777777" w:rsidR="008F29A5" w:rsidRPr="00B806D0" w:rsidRDefault="008F29A5" w:rsidP="00082E42">
            <w:pPr>
              <w:spacing w:after="0" w:line="240" w:lineRule="auto"/>
              <w:jc w:val="center"/>
            </w:pPr>
            <w:r>
              <w:t>77,500.00</w:t>
            </w:r>
          </w:p>
        </w:tc>
      </w:tr>
      <w:tr w:rsidR="008F29A5" w:rsidRPr="00B806D0" w14:paraId="7A8E6F1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431F7F6" w14:textId="77777777" w:rsidR="008F29A5" w:rsidRPr="00B806D0" w:rsidRDefault="008F29A5" w:rsidP="00082E42">
            <w:pPr>
              <w:spacing w:after="0" w:line="240" w:lineRule="auto"/>
              <w:jc w:val="center"/>
            </w:pPr>
            <w:r w:rsidRPr="00B806D0">
              <w:t>500 Mbps</w:t>
            </w:r>
          </w:p>
        </w:tc>
        <w:tc>
          <w:tcPr>
            <w:tcW w:w="2145" w:type="dxa"/>
            <w:tcBorders>
              <w:top w:val="nil"/>
              <w:left w:val="single" w:sz="4" w:space="0" w:color="auto"/>
              <w:bottom w:val="single" w:sz="4" w:space="0" w:color="auto"/>
              <w:right w:val="single" w:sz="4" w:space="0" w:color="auto"/>
            </w:tcBorders>
            <w:vAlign w:val="bottom"/>
          </w:tcPr>
          <w:p w14:paraId="0C025A7F"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15665DB" w14:textId="77777777" w:rsidR="008F29A5" w:rsidRPr="00B806D0" w:rsidRDefault="008F29A5" w:rsidP="00082E42">
            <w:pPr>
              <w:spacing w:after="0" w:line="240" w:lineRule="auto"/>
              <w:jc w:val="center"/>
            </w:pPr>
            <w:r>
              <w:t>77,500.00</w:t>
            </w:r>
          </w:p>
        </w:tc>
      </w:tr>
      <w:tr w:rsidR="008F29A5" w:rsidRPr="00B806D0" w14:paraId="596FAA6B"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548B67F" w14:textId="77777777" w:rsidR="008F29A5" w:rsidRPr="00B806D0" w:rsidRDefault="008F29A5" w:rsidP="00082E42">
            <w:pPr>
              <w:spacing w:after="0" w:line="240" w:lineRule="auto"/>
              <w:jc w:val="center"/>
            </w:pPr>
            <w:r w:rsidRPr="00B806D0">
              <w:lastRenderedPageBreak/>
              <w:t>1 Gbps</w:t>
            </w:r>
          </w:p>
        </w:tc>
        <w:tc>
          <w:tcPr>
            <w:tcW w:w="2145" w:type="dxa"/>
            <w:tcBorders>
              <w:top w:val="nil"/>
              <w:left w:val="single" w:sz="4" w:space="0" w:color="auto"/>
              <w:bottom w:val="single" w:sz="4" w:space="0" w:color="auto"/>
              <w:right w:val="single" w:sz="4" w:space="0" w:color="auto"/>
            </w:tcBorders>
            <w:vAlign w:val="bottom"/>
          </w:tcPr>
          <w:p w14:paraId="118E0AC5"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13FD8DF" w14:textId="77777777" w:rsidR="008F29A5" w:rsidRPr="00B806D0" w:rsidRDefault="008F29A5" w:rsidP="00082E42">
            <w:pPr>
              <w:spacing w:after="0" w:line="240" w:lineRule="auto"/>
              <w:jc w:val="center"/>
            </w:pPr>
            <w:r>
              <w:t>77,500.00</w:t>
            </w:r>
          </w:p>
        </w:tc>
      </w:tr>
      <w:tr w:rsidR="008F29A5" w:rsidRPr="00B806D0" w14:paraId="333A3DE7" w14:textId="77777777" w:rsidTr="00082E4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BE9A8AF" w14:textId="77777777" w:rsidR="008F29A5" w:rsidRPr="00B806D0" w:rsidRDefault="008F29A5" w:rsidP="00082E42">
            <w:pPr>
              <w:spacing w:after="0" w:line="240" w:lineRule="auto"/>
              <w:jc w:val="center"/>
            </w:pPr>
            <w:r w:rsidRPr="00B806D0">
              <w:t>10 Gbps</w:t>
            </w:r>
          </w:p>
        </w:tc>
        <w:tc>
          <w:tcPr>
            <w:tcW w:w="2145" w:type="dxa"/>
            <w:tcBorders>
              <w:top w:val="nil"/>
              <w:left w:val="single" w:sz="4" w:space="0" w:color="auto"/>
              <w:bottom w:val="single" w:sz="4" w:space="0" w:color="auto"/>
              <w:right w:val="single" w:sz="4" w:space="0" w:color="auto"/>
            </w:tcBorders>
            <w:vAlign w:val="bottom"/>
          </w:tcPr>
          <w:p w14:paraId="3DF904EF" w14:textId="77777777" w:rsidR="008F29A5" w:rsidRPr="00B806D0" w:rsidRDefault="008F29A5" w:rsidP="00082E42">
            <w:pPr>
              <w:spacing w:after="0" w:line="240" w:lineRule="auto"/>
              <w:jc w:val="center"/>
            </w:pPr>
            <w:r>
              <w:t>165,000.00</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53F29FB" w14:textId="77777777" w:rsidR="008F29A5" w:rsidRPr="00B806D0" w:rsidRDefault="008F29A5" w:rsidP="00082E42">
            <w:pPr>
              <w:spacing w:after="0" w:line="240" w:lineRule="auto"/>
              <w:jc w:val="center"/>
            </w:pPr>
            <w:r>
              <w:t>77,500.00</w:t>
            </w:r>
          </w:p>
        </w:tc>
      </w:tr>
      <w:tr w:rsidR="008F29A5" w:rsidRPr="00B806D0" w14:paraId="192DA743" w14:textId="77777777" w:rsidTr="00082E4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597D7" w14:textId="77777777" w:rsidR="008F29A5" w:rsidRPr="00B806D0" w:rsidRDefault="008F29A5" w:rsidP="00082E42">
            <w:pPr>
              <w:spacing w:after="0" w:line="240" w:lineRule="auto"/>
              <w:jc w:val="center"/>
            </w:pPr>
            <w:r>
              <w:t>100 Gbps</w:t>
            </w:r>
          </w:p>
        </w:tc>
        <w:tc>
          <w:tcPr>
            <w:tcW w:w="2145" w:type="dxa"/>
            <w:tcBorders>
              <w:top w:val="single" w:sz="4" w:space="0" w:color="auto"/>
              <w:left w:val="single" w:sz="4" w:space="0" w:color="auto"/>
              <w:bottom w:val="single" w:sz="4" w:space="0" w:color="auto"/>
              <w:right w:val="single" w:sz="4" w:space="0" w:color="auto"/>
            </w:tcBorders>
            <w:vAlign w:val="bottom"/>
          </w:tcPr>
          <w:p w14:paraId="407EF38A" w14:textId="77777777" w:rsidR="008F29A5" w:rsidRDefault="008F29A5" w:rsidP="00082E42">
            <w:pPr>
              <w:spacing w:after="0" w:line="240" w:lineRule="auto"/>
              <w:jc w:val="center"/>
            </w:pPr>
            <w:r>
              <w:t>165,000.00</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1C634" w14:textId="77777777" w:rsidR="008F29A5" w:rsidRDefault="008F29A5" w:rsidP="00082E42">
            <w:pPr>
              <w:spacing w:after="0" w:line="240" w:lineRule="auto"/>
              <w:jc w:val="center"/>
            </w:pPr>
            <w:r>
              <w:t>77,500.00</w:t>
            </w:r>
          </w:p>
        </w:tc>
      </w:tr>
    </w:tbl>
    <w:p w14:paraId="0D7AF169" w14:textId="77777777" w:rsidR="008F29A5" w:rsidRDefault="008F29A5" w:rsidP="006A648F">
      <w:pPr>
        <w:spacing w:after="0" w:line="240" w:lineRule="auto"/>
        <w:ind w:left="1134" w:hanging="414"/>
        <w:jc w:val="both"/>
        <w:rPr>
          <w:rFonts w:ascii="Arial" w:eastAsia="Times New Roman" w:hAnsi="Arial" w:cs="Arial"/>
          <w:lang w:eastAsia="es-MX"/>
        </w:rPr>
      </w:pPr>
    </w:p>
    <w:p w14:paraId="08223A99" w14:textId="77777777" w:rsidR="008F29A5" w:rsidRPr="000420BC" w:rsidRDefault="008F29A5" w:rsidP="006A648F">
      <w:pPr>
        <w:spacing w:after="0" w:line="240" w:lineRule="auto"/>
        <w:ind w:left="1134" w:hanging="414"/>
        <w:jc w:val="both"/>
        <w:rPr>
          <w:rFonts w:ascii="Arial" w:eastAsia="Times New Roman" w:hAnsi="Arial" w:cs="Arial"/>
          <w:lang w:eastAsia="es-MX"/>
        </w:rPr>
      </w:pPr>
    </w:p>
    <w:p w14:paraId="1A02944A" w14:textId="77777777" w:rsidR="008652E4" w:rsidRPr="000420BC" w:rsidRDefault="008652E4" w:rsidP="004D7682">
      <w:pPr>
        <w:spacing w:after="0" w:line="240" w:lineRule="auto"/>
        <w:ind w:left="1080"/>
        <w:jc w:val="both"/>
        <w:rPr>
          <w:rFonts w:ascii="Arial" w:eastAsia="Times New Roman" w:hAnsi="Arial" w:cs="Arial"/>
          <w:b/>
          <w:lang w:eastAsia="es-MX"/>
        </w:rPr>
      </w:pPr>
    </w:p>
    <w:p w14:paraId="6B1A69F0" w14:textId="77777777" w:rsidR="004D7682" w:rsidRPr="000420BC" w:rsidRDefault="004D7682" w:rsidP="004D7682">
      <w:pPr>
        <w:spacing w:after="0" w:line="240" w:lineRule="auto"/>
        <w:ind w:left="1080"/>
        <w:jc w:val="both"/>
        <w:rPr>
          <w:rFonts w:ascii="Arial" w:eastAsia="Times New Roman" w:hAnsi="Arial" w:cs="Arial"/>
          <w:b/>
          <w:lang w:eastAsia="es-MX"/>
        </w:rPr>
      </w:pPr>
    </w:p>
    <w:p w14:paraId="6F5F084E" w14:textId="5A740F5E" w:rsidR="00622264" w:rsidRPr="000420BC" w:rsidRDefault="00622264" w:rsidP="00BB3451">
      <w:pPr>
        <w:numPr>
          <w:ilvl w:val="0"/>
          <w:numId w:val="72"/>
        </w:numPr>
        <w:spacing w:after="0" w:line="240" w:lineRule="auto"/>
        <w:ind w:left="1080"/>
        <w:jc w:val="both"/>
        <w:rPr>
          <w:rFonts w:ascii="Arial" w:eastAsia="Times New Roman" w:hAnsi="Arial" w:cs="Arial"/>
          <w:b/>
          <w:lang w:eastAsia="es-MX"/>
        </w:rPr>
      </w:pPr>
      <w:r w:rsidRPr="000420BC">
        <w:rPr>
          <w:rFonts w:ascii="Arial" w:eastAsia="Times New Roman" w:hAnsi="Arial" w:cs="Arial"/>
          <w:b/>
          <w:lang w:eastAsia="es-MX"/>
        </w:rPr>
        <w:t xml:space="preserve">Contraprestaciones que el CONCESIONARIO O AUTORIZADO SOLICITANTE, deberá pagar a </w:t>
      </w:r>
      <w:r w:rsidR="00071A59">
        <w:rPr>
          <w:rFonts w:ascii="Arial" w:eastAsia="Times New Roman" w:hAnsi="Arial" w:cs="Arial"/>
          <w:b/>
          <w:lang w:eastAsia="es-MX"/>
        </w:rPr>
        <w:t xml:space="preserve">la </w:t>
      </w:r>
      <w:r w:rsidR="00A930D3">
        <w:rPr>
          <w:rFonts w:ascii="Arial" w:eastAsia="Times New Roman" w:hAnsi="Arial" w:cs="Arial"/>
          <w:b/>
          <w:lang w:eastAsia="es-MX"/>
        </w:rPr>
        <w:t xml:space="preserve">DIVISIÓN MAYORISTA DE </w:t>
      </w:r>
      <w:r w:rsidR="00626E11">
        <w:rPr>
          <w:rFonts w:ascii="Arial" w:eastAsia="Times New Roman" w:hAnsi="Arial" w:cs="Arial"/>
          <w:b/>
          <w:lang w:eastAsia="es-MX"/>
        </w:rPr>
        <w:t>TELMEX/TELNOR</w:t>
      </w:r>
      <w:r w:rsidRPr="000420BC">
        <w:rPr>
          <w:rFonts w:ascii="Arial" w:eastAsia="Times New Roman" w:hAnsi="Arial" w:cs="Arial"/>
          <w:b/>
          <w:lang w:eastAsia="es-MX"/>
        </w:rPr>
        <w:t xml:space="preserve"> por concepto de Renta Mensual</w:t>
      </w:r>
    </w:p>
    <w:p w14:paraId="2BCE9CBC" w14:textId="77777777" w:rsidR="00622264" w:rsidRPr="000420BC" w:rsidRDefault="00622264" w:rsidP="00622264">
      <w:pPr>
        <w:spacing w:after="0" w:line="240" w:lineRule="auto"/>
        <w:ind w:left="1080"/>
        <w:jc w:val="both"/>
        <w:rPr>
          <w:rFonts w:ascii="Arial" w:eastAsia="Times New Roman" w:hAnsi="Arial" w:cs="Arial"/>
          <w:b/>
          <w:lang w:eastAsia="es-MX"/>
        </w:rPr>
      </w:pPr>
    </w:p>
    <w:p w14:paraId="23CF1D52" w14:textId="317E6C94" w:rsidR="00395F61" w:rsidRDefault="00622264">
      <w:pPr>
        <w:spacing w:after="0" w:line="240" w:lineRule="auto"/>
        <w:ind w:left="1080"/>
        <w:jc w:val="both"/>
        <w:rPr>
          <w:rFonts w:ascii="Arial" w:eastAsia="Times New Roman" w:hAnsi="Arial" w:cs="Arial"/>
          <w:snapToGrid w:val="0"/>
          <w:lang w:eastAsia="es-MX"/>
        </w:rPr>
      </w:pPr>
      <w:r w:rsidRPr="000420BC">
        <w:rPr>
          <w:rFonts w:ascii="Arial" w:eastAsia="Times New Roman" w:hAnsi="Arial" w:cs="Arial"/>
          <w:snapToGrid w:val="0"/>
          <w:lang w:eastAsia="es-MX"/>
        </w:rPr>
        <w:t>El CONCESIONARIO o AUTORIZADO SOLICITANTE paga</w:t>
      </w:r>
      <w:r w:rsidR="001A70F4" w:rsidRPr="000420BC">
        <w:rPr>
          <w:rFonts w:ascii="Arial" w:eastAsia="Times New Roman" w:hAnsi="Arial" w:cs="Arial"/>
          <w:snapToGrid w:val="0"/>
          <w:lang w:eastAsia="es-MX"/>
        </w:rPr>
        <w:t xml:space="preserve">rá a </w:t>
      </w:r>
      <w:r w:rsidR="00071A59">
        <w:rPr>
          <w:rFonts w:ascii="Arial" w:eastAsia="Times New Roman" w:hAnsi="Arial" w:cs="Arial"/>
          <w:snapToGrid w:val="0"/>
          <w:lang w:eastAsia="es-MX"/>
        </w:rPr>
        <w:t xml:space="preserve">la </w:t>
      </w:r>
      <w:r w:rsidR="00A930D3">
        <w:rPr>
          <w:rFonts w:ascii="Arial" w:eastAsia="Times New Roman" w:hAnsi="Arial" w:cs="Arial"/>
          <w:snapToGrid w:val="0"/>
          <w:lang w:eastAsia="es-MX"/>
        </w:rPr>
        <w:t xml:space="preserve">DIVISIÓN MAYORISTA DE </w:t>
      </w:r>
      <w:r w:rsidR="00626E11">
        <w:rPr>
          <w:rFonts w:ascii="Arial" w:eastAsia="Times New Roman" w:hAnsi="Arial" w:cs="Arial"/>
          <w:snapToGrid w:val="0"/>
          <w:lang w:eastAsia="es-MX"/>
        </w:rPr>
        <w:t>TELMEX/TELNOR</w:t>
      </w:r>
      <w:r w:rsidR="001A70F4" w:rsidRPr="000420BC">
        <w:rPr>
          <w:rFonts w:ascii="Arial" w:eastAsia="Times New Roman" w:hAnsi="Arial" w:cs="Arial"/>
          <w:snapToGrid w:val="0"/>
          <w:lang w:eastAsia="es-MX"/>
        </w:rPr>
        <w:t xml:space="preserve"> </w:t>
      </w:r>
      <w:r w:rsidRPr="000420BC">
        <w:rPr>
          <w:rFonts w:ascii="Arial" w:eastAsia="Times New Roman" w:hAnsi="Arial" w:cs="Arial"/>
          <w:snapToGrid w:val="0"/>
          <w:lang w:eastAsia="es-MX"/>
        </w:rPr>
        <w:t>por concepto de Renta Mensual para cada uno de los SERVICIOS contratados al amparo del Convenio, las cantidades que se describen a continuación:</w:t>
      </w:r>
    </w:p>
    <w:p w14:paraId="573D5122" w14:textId="77777777" w:rsidR="00395F61" w:rsidRPr="000420BC" w:rsidRDefault="00395F61" w:rsidP="00BA78F9">
      <w:pPr>
        <w:spacing w:after="0" w:line="240" w:lineRule="auto"/>
        <w:ind w:left="1080"/>
        <w:jc w:val="both"/>
        <w:rPr>
          <w:rFonts w:ascii="Arial" w:eastAsia="Times New Roman" w:hAnsi="Arial" w:cs="Arial"/>
          <w:snapToGrid w:val="0"/>
          <w:lang w:eastAsia="es-MX"/>
        </w:rPr>
      </w:pPr>
    </w:p>
    <w:p w14:paraId="5929C575" w14:textId="32AE5D3C" w:rsidR="00395F61" w:rsidRDefault="00727AAD" w:rsidP="00622264">
      <w:pPr>
        <w:spacing w:after="0" w:line="240" w:lineRule="auto"/>
        <w:ind w:left="1080"/>
        <w:jc w:val="both"/>
        <w:rPr>
          <w:rFonts w:ascii="Arial" w:eastAsia="Times New Roman" w:hAnsi="Arial" w:cs="Arial"/>
          <w:snapToGrid w:val="0"/>
          <w:lang w:eastAsia="es-MX"/>
        </w:rPr>
      </w:pPr>
      <w:r w:rsidRPr="000420BC">
        <w:rPr>
          <w:rFonts w:ascii="Arial" w:eastAsia="Times New Roman" w:hAnsi="Arial" w:cs="Arial"/>
          <w:lang w:eastAsia="es-MX"/>
        </w:rPr>
        <w:t xml:space="preserve">En caso de que la División Mayorista </w:t>
      </w:r>
      <w:r w:rsidR="00626E11">
        <w:rPr>
          <w:rFonts w:ascii="Arial" w:eastAsia="Times New Roman" w:hAnsi="Arial" w:cs="Arial"/>
          <w:lang w:eastAsia="es-MX"/>
        </w:rPr>
        <w:t>Telmex/Telnor</w:t>
      </w:r>
      <w:r w:rsidRPr="000420BC">
        <w:rPr>
          <w:rFonts w:ascii="Arial" w:eastAsia="Times New Roman" w:hAnsi="Arial" w:cs="Arial"/>
          <w:lang w:eastAsia="es-MX"/>
        </w:rPr>
        <w:t xml:space="preserve"> proporcione el tramo que se utiliza para conectarse al punto de presencia del Concesionario Solicitante en central la renta mensual será del </w:t>
      </w:r>
      <w:r w:rsidR="0031371D">
        <w:rPr>
          <w:rFonts w:ascii="Arial" w:eastAsia="Times New Roman" w:hAnsi="Arial" w:cs="Arial"/>
          <w:lang w:eastAsia="es-MX"/>
        </w:rPr>
        <w:t>75</w:t>
      </w:r>
      <w:r w:rsidRPr="000420BC">
        <w:rPr>
          <w:rFonts w:ascii="Arial" w:eastAsia="Times New Roman" w:hAnsi="Arial" w:cs="Arial"/>
          <w:lang w:eastAsia="es-MX"/>
        </w:rPr>
        <w:t>% de las tarifas de renta mensual por tramo local</w:t>
      </w:r>
      <w:r w:rsidR="0058143A" w:rsidRPr="000420BC">
        <w:rPr>
          <w:rFonts w:ascii="Arial" w:eastAsia="Times New Roman" w:hAnsi="Arial" w:cs="Arial"/>
          <w:lang w:eastAsia="es-MX"/>
        </w:rPr>
        <w:t>.</w:t>
      </w:r>
      <w:r w:rsidRPr="000420BC">
        <w:rPr>
          <w:rFonts w:ascii="Arial" w:eastAsia="Times New Roman" w:hAnsi="Arial" w:cs="Arial"/>
          <w:lang w:eastAsia="es-MX"/>
        </w:rPr>
        <w:t xml:space="preserve">  </w:t>
      </w:r>
    </w:p>
    <w:p w14:paraId="3288FE82" w14:textId="77777777" w:rsidR="00395F61" w:rsidRDefault="00395F61" w:rsidP="00622264">
      <w:pPr>
        <w:spacing w:after="0" w:line="240" w:lineRule="auto"/>
        <w:ind w:left="1080"/>
        <w:jc w:val="both"/>
        <w:rPr>
          <w:rFonts w:ascii="Arial" w:eastAsia="Times New Roman" w:hAnsi="Arial" w:cs="Arial"/>
          <w:snapToGrid w:val="0"/>
          <w:lang w:eastAsia="es-MX"/>
        </w:rPr>
      </w:pPr>
    </w:p>
    <w:p w14:paraId="386FFEE5" w14:textId="77777777" w:rsidR="00622264" w:rsidRPr="000420BC" w:rsidRDefault="00622264" w:rsidP="00622264">
      <w:pPr>
        <w:spacing w:after="0" w:line="240" w:lineRule="auto"/>
        <w:ind w:left="720"/>
        <w:jc w:val="both"/>
        <w:rPr>
          <w:rFonts w:ascii="Arial" w:eastAsia="Times New Roman" w:hAnsi="Arial" w:cs="Arial"/>
          <w:b/>
          <w:lang w:eastAsia="es-MX"/>
        </w:rPr>
      </w:pPr>
      <w:r w:rsidRPr="000420BC">
        <w:rPr>
          <w:rFonts w:ascii="Arial" w:eastAsia="Times New Roman" w:hAnsi="Arial" w:cs="Arial"/>
          <w:b/>
          <w:lang w:eastAsia="es-MX"/>
        </w:rPr>
        <w:t>2.1 Renta Mensual Enlace Dedicado Entre Localidades</w:t>
      </w:r>
    </w:p>
    <w:p w14:paraId="3B925947" w14:textId="77777777" w:rsidR="00622264" w:rsidRPr="000420BC" w:rsidRDefault="00622264" w:rsidP="00622264">
      <w:pPr>
        <w:spacing w:after="0" w:line="240" w:lineRule="auto"/>
        <w:jc w:val="both"/>
        <w:rPr>
          <w:rFonts w:ascii="Arial" w:eastAsia="Times New Roman" w:hAnsi="Arial" w:cs="Arial"/>
          <w:lang w:eastAsia="es-MX"/>
        </w:rPr>
      </w:pPr>
    </w:p>
    <w:p w14:paraId="7877DA92" w14:textId="77777777" w:rsidR="00622264" w:rsidRPr="000420BC" w:rsidRDefault="00622264" w:rsidP="00BB3451">
      <w:pPr>
        <w:numPr>
          <w:ilvl w:val="0"/>
          <w:numId w:val="75"/>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Renta Mensual comprende dos tramos locales, uno en cada punta, más el tramo entre localidades. </w:t>
      </w:r>
    </w:p>
    <w:p w14:paraId="290914D1" w14:textId="77777777" w:rsidR="00622264" w:rsidRPr="000420BC" w:rsidRDefault="00622264" w:rsidP="00622264">
      <w:pPr>
        <w:spacing w:after="0" w:line="240" w:lineRule="auto"/>
        <w:ind w:left="1418"/>
        <w:jc w:val="both"/>
        <w:rPr>
          <w:rFonts w:ascii="Arial" w:eastAsia="Times New Roman" w:hAnsi="Arial" w:cs="Arial"/>
          <w:lang w:eastAsia="es-MX"/>
        </w:rPr>
      </w:pPr>
    </w:p>
    <w:p w14:paraId="5C70607A" w14:textId="77777777" w:rsidR="00622264" w:rsidRPr="000420BC" w:rsidRDefault="00622264" w:rsidP="00BB3451">
      <w:pPr>
        <w:numPr>
          <w:ilvl w:val="0"/>
          <w:numId w:val="75"/>
        </w:numPr>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5E321E42" w14:textId="77777777" w:rsidR="00622264" w:rsidRPr="000420BC" w:rsidRDefault="00622264" w:rsidP="00622264">
      <w:pPr>
        <w:spacing w:after="0" w:line="240" w:lineRule="auto"/>
        <w:ind w:left="1418"/>
        <w:jc w:val="both"/>
        <w:rPr>
          <w:rFonts w:ascii="Arial" w:eastAsia="Times New Roman" w:hAnsi="Arial" w:cs="Arial"/>
          <w:snapToGrid w:val="0"/>
          <w:lang w:eastAsia="es-MX"/>
        </w:rPr>
      </w:pPr>
    </w:p>
    <w:p w14:paraId="43BFA012" w14:textId="701D0085" w:rsidR="00E92D92" w:rsidRPr="000420BC" w:rsidRDefault="00E92D92" w:rsidP="00E92D92">
      <w:pPr>
        <w:numPr>
          <w:ilvl w:val="0"/>
          <w:numId w:val="75"/>
        </w:numPr>
        <w:tabs>
          <w:tab w:val="num" w:pos="1854"/>
        </w:tabs>
        <w:spacing w:after="0" w:line="276" w:lineRule="auto"/>
        <w:ind w:left="1418"/>
        <w:jc w:val="both"/>
        <w:rPr>
          <w:rFonts w:ascii="Arial" w:eastAsia="Times New Roman" w:hAnsi="Arial" w:cs="Arial"/>
          <w:lang w:eastAsia="es-MX"/>
        </w:rPr>
      </w:pPr>
      <w:r w:rsidRPr="000420BC">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w:t>
      </w:r>
      <w:r w:rsidR="00744AEF" w:rsidRPr="000420BC">
        <w:rPr>
          <w:rFonts w:ascii="Arial" w:eastAsia="Times New Roman" w:hAnsi="Arial" w:cs="Arial"/>
          <w:lang w:eastAsia="es-MX"/>
        </w:rPr>
        <w:t xml:space="preserve"> </w:t>
      </w:r>
      <w:r w:rsidR="00E57B7A">
        <w:rPr>
          <w:rFonts w:ascii="Arial" w:eastAsia="Times New Roman" w:hAnsi="Arial" w:cs="Arial"/>
          <w:lang w:eastAsia="es-MX"/>
        </w:rPr>
        <w:t xml:space="preserve">la </w:t>
      </w:r>
      <w:r w:rsidR="00A930D3">
        <w:rPr>
          <w:rFonts w:ascii="Arial" w:eastAsia="Times New Roman" w:hAnsi="Arial" w:cs="Arial"/>
          <w:lang w:eastAsia="es-MX"/>
        </w:rPr>
        <w:t xml:space="preserve">División Mayorista de </w:t>
      </w:r>
      <w:r w:rsidR="00626E11">
        <w:rPr>
          <w:rFonts w:ascii="Arial" w:eastAsia="Times New Roman" w:hAnsi="Arial" w:cs="Arial"/>
          <w:lang w:eastAsia="es-MX"/>
        </w:rPr>
        <w:t>Telmex/Telnor</w:t>
      </w:r>
      <w:r w:rsidRPr="000420BC">
        <w:rPr>
          <w:rFonts w:ascii="Arial" w:eastAsia="Times New Roman" w:hAnsi="Arial" w:cs="Arial"/>
          <w:lang w:eastAsia="es-MX"/>
        </w:rPr>
        <w:t>.</w:t>
      </w:r>
    </w:p>
    <w:p w14:paraId="296CA111" w14:textId="77777777" w:rsidR="00E92D92" w:rsidRPr="000420BC" w:rsidRDefault="00E92D92" w:rsidP="00E92D92">
      <w:pPr>
        <w:spacing w:after="0" w:line="240" w:lineRule="auto"/>
        <w:jc w:val="both"/>
        <w:rPr>
          <w:rFonts w:ascii="Arial" w:eastAsia="Times New Roman" w:hAnsi="Arial" w:cs="Arial"/>
          <w:lang w:eastAsia="es-MX"/>
        </w:rPr>
      </w:pPr>
    </w:p>
    <w:p w14:paraId="476BCA70" w14:textId="23A9EC7F" w:rsidR="00E92D92" w:rsidRPr="000420BC" w:rsidRDefault="00E92D92" w:rsidP="00E92D92">
      <w:pPr>
        <w:numPr>
          <w:ilvl w:val="0"/>
          <w:numId w:val="75"/>
        </w:numPr>
        <w:spacing w:after="0" w:line="240" w:lineRule="auto"/>
        <w:ind w:left="1418"/>
        <w:jc w:val="both"/>
        <w:rPr>
          <w:rFonts w:ascii="Arial" w:eastAsia="Times New Roman" w:hAnsi="Arial" w:cs="Arial"/>
          <w:snapToGrid w:val="0"/>
          <w:lang w:eastAsia="es-MX"/>
        </w:rPr>
      </w:pPr>
      <w:r w:rsidRPr="000420BC">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w:t>
      </w:r>
      <w:r w:rsidR="00744AEF" w:rsidRPr="000420BC">
        <w:rPr>
          <w:rFonts w:ascii="Arial" w:eastAsia="Times New Roman" w:hAnsi="Arial" w:cs="Arial"/>
          <w:snapToGrid w:val="0"/>
          <w:lang w:eastAsia="es-MX"/>
        </w:rPr>
        <w:t xml:space="preserve"> </w:t>
      </w:r>
      <w:r w:rsidR="00E57B7A">
        <w:rPr>
          <w:rFonts w:ascii="Arial" w:eastAsia="Times New Roman" w:hAnsi="Arial" w:cs="Arial"/>
          <w:snapToGrid w:val="0"/>
          <w:lang w:eastAsia="es-MX"/>
        </w:rPr>
        <w:t xml:space="preserve">la </w:t>
      </w:r>
      <w:r w:rsidR="00A930D3">
        <w:rPr>
          <w:rFonts w:ascii="Arial" w:eastAsia="Times New Roman" w:hAnsi="Arial" w:cs="Arial"/>
          <w:snapToGrid w:val="0"/>
          <w:lang w:eastAsia="es-MX"/>
        </w:rPr>
        <w:t xml:space="preserve">División Mayorista de </w:t>
      </w:r>
      <w:r w:rsidR="00626E11">
        <w:rPr>
          <w:rFonts w:ascii="Arial" w:eastAsia="Times New Roman" w:hAnsi="Arial" w:cs="Arial"/>
          <w:snapToGrid w:val="0"/>
          <w:lang w:eastAsia="es-MX"/>
        </w:rPr>
        <w:t>Telmex/Telnor</w:t>
      </w:r>
      <w:r w:rsidRPr="000420BC">
        <w:rPr>
          <w:rFonts w:ascii="Arial" w:eastAsia="Times New Roman" w:hAnsi="Arial" w:cs="Arial"/>
          <w:snapToGrid w:val="0"/>
          <w:lang w:eastAsia="es-MX"/>
        </w:rPr>
        <w:t>, pero requiere el tramo local en la otra punta.</w:t>
      </w:r>
    </w:p>
    <w:p w14:paraId="0D420C8C" w14:textId="77777777" w:rsidR="00E92D92" w:rsidRPr="000420BC" w:rsidRDefault="00E92D92" w:rsidP="00622264">
      <w:pPr>
        <w:spacing w:after="0" w:line="240" w:lineRule="auto"/>
        <w:ind w:left="1418"/>
        <w:jc w:val="both"/>
        <w:rPr>
          <w:rFonts w:ascii="Arial" w:eastAsia="Times New Roman" w:hAnsi="Arial" w:cs="Arial"/>
          <w:snapToGrid w:val="0"/>
          <w:lang w:eastAsia="es-MX"/>
        </w:rPr>
      </w:pPr>
    </w:p>
    <w:p w14:paraId="39E812E1" w14:textId="77777777" w:rsidR="00622264" w:rsidRPr="000420BC" w:rsidRDefault="00622264" w:rsidP="00622264">
      <w:pPr>
        <w:spacing w:after="0" w:line="240" w:lineRule="auto"/>
        <w:ind w:left="1080"/>
        <w:jc w:val="both"/>
        <w:rPr>
          <w:rFonts w:ascii="Arial" w:eastAsia="Times New Roman" w:hAnsi="Arial" w:cs="Arial"/>
          <w:lang w:eastAsia="es-MX"/>
        </w:rPr>
      </w:pPr>
    </w:p>
    <w:p w14:paraId="1729082C" w14:textId="77777777" w:rsidR="00622264" w:rsidRPr="000420BC" w:rsidRDefault="00622264" w:rsidP="00622264">
      <w:pPr>
        <w:spacing w:after="0" w:line="240" w:lineRule="auto"/>
        <w:ind w:left="1276" w:hanging="556"/>
        <w:jc w:val="both"/>
        <w:rPr>
          <w:rFonts w:ascii="Arial" w:eastAsia="Times New Roman" w:hAnsi="Arial" w:cs="Arial"/>
          <w:b/>
          <w:lang w:eastAsia="es-MX"/>
        </w:rPr>
      </w:pPr>
      <w:r w:rsidRPr="000420BC">
        <w:rPr>
          <w:rFonts w:ascii="Arial" w:eastAsia="Times New Roman" w:hAnsi="Arial" w:cs="Arial"/>
          <w:b/>
          <w:lang w:eastAsia="es-MX"/>
        </w:rPr>
        <w:t>2.2 Renta Mensual Enlace Dedicado de Larga Distancia Internacional</w:t>
      </w:r>
    </w:p>
    <w:p w14:paraId="1C2B4FEF" w14:textId="77777777" w:rsidR="00622264" w:rsidRPr="000420BC" w:rsidRDefault="00622264" w:rsidP="00622264">
      <w:pPr>
        <w:spacing w:after="0" w:line="240" w:lineRule="auto"/>
        <w:jc w:val="both"/>
        <w:rPr>
          <w:rFonts w:ascii="Arial" w:eastAsia="Times New Roman" w:hAnsi="Arial" w:cs="Arial"/>
          <w:lang w:eastAsia="es-MX"/>
        </w:rPr>
      </w:pPr>
    </w:p>
    <w:p w14:paraId="44A65665" w14:textId="77777777" w:rsidR="00622264" w:rsidRPr="000420BC" w:rsidRDefault="00622264" w:rsidP="00BB3451">
      <w:pPr>
        <w:numPr>
          <w:ilvl w:val="0"/>
          <w:numId w:val="76"/>
        </w:numPr>
        <w:tabs>
          <w:tab w:val="num" w:pos="1418"/>
        </w:tabs>
        <w:spacing w:after="0" w:line="240" w:lineRule="auto"/>
        <w:ind w:left="1418" w:hanging="284"/>
        <w:jc w:val="both"/>
        <w:rPr>
          <w:rFonts w:ascii="Arial" w:eastAsia="Times New Roman" w:hAnsi="Arial" w:cs="Arial"/>
          <w:lang w:eastAsia="es-MX"/>
        </w:rPr>
      </w:pPr>
      <w:r w:rsidRPr="000420BC">
        <w:rPr>
          <w:rFonts w:ascii="Arial" w:eastAsia="Times New Roman" w:hAnsi="Arial" w:cs="Arial"/>
          <w:lang w:eastAsia="es-MX"/>
        </w:rPr>
        <w:t xml:space="preserve">Enlace Punto a Punto. El cargo por Renta Mensual comprende un tramo local, más el tramo entre localidades, más la parte internacional. </w:t>
      </w:r>
    </w:p>
    <w:p w14:paraId="3C4D40FA" w14:textId="77777777" w:rsidR="00622264" w:rsidRPr="000420BC" w:rsidRDefault="00622264" w:rsidP="00622264">
      <w:pPr>
        <w:spacing w:after="0" w:line="240" w:lineRule="auto"/>
        <w:ind w:left="1418"/>
        <w:jc w:val="both"/>
        <w:rPr>
          <w:rFonts w:ascii="Arial" w:eastAsia="Times New Roman" w:hAnsi="Arial" w:cs="Arial"/>
          <w:snapToGrid w:val="0"/>
          <w:lang w:eastAsia="es-MX"/>
        </w:rPr>
      </w:pPr>
    </w:p>
    <w:p w14:paraId="7AC279F4" w14:textId="77777777" w:rsidR="00622264" w:rsidRPr="000420BC" w:rsidRDefault="00622264" w:rsidP="00BB3451">
      <w:pPr>
        <w:numPr>
          <w:ilvl w:val="0"/>
          <w:numId w:val="76"/>
        </w:numPr>
        <w:tabs>
          <w:tab w:val="num" w:pos="1418"/>
        </w:tabs>
        <w:spacing w:after="0" w:line="240" w:lineRule="auto"/>
        <w:ind w:left="1418" w:hanging="284"/>
        <w:jc w:val="both"/>
        <w:rPr>
          <w:rFonts w:ascii="Arial" w:eastAsia="Times New Roman" w:hAnsi="Arial" w:cs="Arial"/>
          <w:snapToGrid w:val="0"/>
          <w:lang w:eastAsia="es-MX"/>
        </w:rPr>
      </w:pPr>
      <w:r w:rsidRPr="000420BC">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11CD7C41" w14:textId="77777777" w:rsidR="00622264" w:rsidRPr="000420BC" w:rsidRDefault="00622264" w:rsidP="00622264">
      <w:pPr>
        <w:spacing w:after="0" w:line="240" w:lineRule="auto"/>
        <w:ind w:left="1134" w:hanging="425"/>
        <w:jc w:val="both"/>
        <w:rPr>
          <w:rFonts w:ascii="Arial" w:eastAsia="Times New Roman" w:hAnsi="Arial" w:cs="Arial"/>
          <w:b/>
          <w:lang w:eastAsia="es-MX"/>
        </w:rPr>
      </w:pPr>
    </w:p>
    <w:p w14:paraId="07EB3BD7" w14:textId="663BA19C" w:rsidR="00123F37" w:rsidRDefault="00622264" w:rsidP="007850F5">
      <w:pPr>
        <w:pStyle w:val="Prrafodelista"/>
        <w:numPr>
          <w:ilvl w:val="1"/>
          <w:numId w:val="102"/>
        </w:numPr>
        <w:spacing w:line="276" w:lineRule="auto"/>
        <w:rPr>
          <w:rFonts w:ascii="Arial" w:eastAsia="Times New Roman" w:hAnsi="Arial" w:cs="Arial"/>
          <w:lang w:eastAsia="es-MX"/>
        </w:rPr>
      </w:pPr>
      <w:r w:rsidRPr="007850F5">
        <w:rPr>
          <w:rFonts w:ascii="Arial" w:eastAsia="Times New Roman" w:hAnsi="Arial" w:cs="Arial"/>
          <w:b/>
          <w:lang w:eastAsia="es-MX"/>
        </w:rPr>
        <w:lastRenderedPageBreak/>
        <w:t>Contraprestaciones por concepto de Renta Mensual por Tramo Entre Localidades y Tramo de Larga Distancia Internacional</w:t>
      </w:r>
      <w:r w:rsidRPr="007850F5">
        <w:rPr>
          <w:rFonts w:ascii="Arial" w:eastAsia="Times New Roman" w:hAnsi="Arial" w:cs="Arial"/>
          <w:lang w:eastAsia="es-MX"/>
        </w:rPr>
        <w:t xml:space="preserve">: Para aquellos Enlaces Dedicados Entre Localidades y Enlaces Dedicados de Larga Distancia Internacional, el CONCESIONARIO o AUTORIZADO SOLICITANTE </w:t>
      </w:r>
      <w:r w:rsidR="00ED5621" w:rsidRPr="007850F5">
        <w:rPr>
          <w:rFonts w:ascii="Arial" w:eastAsia="Times New Roman" w:hAnsi="Arial" w:cs="Arial"/>
          <w:lang w:eastAsia="es-MX"/>
        </w:rPr>
        <w:t xml:space="preserve">deberá pagar a la DIVISIÓN MAYORISTA DE </w:t>
      </w:r>
      <w:r w:rsidR="00626E11">
        <w:rPr>
          <w:rFonts w:ascii="Arial" w:eastAsia="Times New Roman" w:hAnsi="Arial" w:cs="Arial"/>
          <w:lang w:eastAsia="es-MX"/>
        </w:rPr>
        <w:t>TELMEX/TELNOR</w:t>
      </w:r>
      <w:r w:rsidR="00ED5621" w:rsidRPr="007850F5">
        <w:rPr>
          <w:rFonts w:ascii="Arial" w:eastAsia="Times New Roman" w:hAnsi="Arial" w:cs="Arial"/>
          <w:lang w:eastAsia="es-MX"/>
        </w:rPr>
        <w:t xml:space="preserve"> la Renta Mensual del Tramo Entre Localidades y el Tramo Larga Distancia Internacional, de acuerdo con lo desc</w:t>
      </w:r>
      <w:r w:rsidR="00CB52B9">
        <w:rPr>
          <w:rFonts w:ascii="Arial" w:eastAsia="Times New Roman" w:hAnsi="Arial" w:cs="Arial"/>
          <w:lang w:eastAsia="es-MX"/>
        </w:rPr>
        <w:t>rito en las Tablas 3, 4, 5</w:t>
      </w:r>
      <w:r w:rsidR="00F40829">
        <w:rPr>
          <w:rFonts w:ascii="Arial" w:eastAsia="Times New Roman" w:hAnsi="Arial" w:cs="Arial"/>
          <w:lang w:eastAsia="es-MX"/>
        </w:rPr>
        <w:t>,6, 7 y 8</w:t>
      </w:r>
      <w:r w:rsidR="00ED5621" w:rsidRPr="007850F5">
        <w:rPr>
          <w:rFonts w:ascii="Arial" w:eastAsia="Times New Roman" w:hAnsi="Arial" w:cs="Arial"/>
          <w:lang w:eastAsia="es-MX"/>
        </w:rPr>
        <w:t xml:space="preserve"> que se muestran a continuación</w:t>
      </w:r>
      <w:r w:rsidR="00123F37">
        <w:rPr>
          <w:rFonts w:ascii="Arial" w:eastAsia="Times New Roman" w:hAnsi="Arial" w:cs="Arial"/>
          <w:lang w:eastAsia="es-MX"/>
        </w:rPr>
        <w:t>.</w:t>
      </w:r>
    </w:p>
    <w:p w14:paraId="04F7A874" w14:textId="77777777" w:rsidR="005C3B87" w:rsidRDefault="005C3B87" w:rsidP="008A2758">
      <w:pPr>
        <w:pStyle w:val="Prrafodelista"/>
        <w:spacing w:line="276" w:lineRule="auto"/>
        <w:ind w:left="1215"/>
        <w:rPr>
          <w:rFonts w:ascii="Arial" w:eastAsia="Times New Roman" w:hAnsi="Arial" w:cs="Arial"/>
          <w:lang w:eastAsia="es-MX"/>
        </w:rPr>
      </w:pPr>
    </w:p>
    <w:p w14:paraId="73D91D16" w14:textId="2534CCFA" w:rsidR="004F2116" w:rsidRPr="008A2758" w:rsidRDefault="00123F37" w:rsidP="008A2758">
      <w:pPr>
        <w:pStyle w:val="Prrafodelista"/>
        <w:spacing w:line="276" w:lineRule="auto"/>
        <w:ind w:left="1215"/>
        <w:rPr>
          <w:rFonts w:ascii="Arial" w:eastAsia="Times New Roman" w:hAnsi="Arial" w:cs="Arial"/>
          <w:lang w:eastAsia="es-MX"/>
        </w:rPr>
      </w:pPr>
      <w:r w:rsidRPr="008A2758">
        <w:rPr>
          <w:rFonts w:ascii="Arial" w:eastAsia="Times New Roman" w:hAnsi="Arial" w:cs="Arial"/>
          <w:lang w:eastAsia="es-MX"/>
        </w:rPr>
        <w:t>Para los incisos a.</w:t>
      </w:r>
      <w:r w:rsidR="005C3B87">
        <w:rPr>
          <w:rFonts w:ascii="Arial" w:eastAsia="Times New Roman" w:hAnsi="Arial" w:cs="Arial"/>
          <w:lang w:eastAsia="es-MX"/>
        </w:rPr>
        <w:t xml:space="preserve"> </w:t>
      </w:r>
      <w:r w:rsidRPr="00123F37">
        <w:rPr>
          <w:rFonts w:ascii="Arial" w:eastAsia="Times New Roman" w:hAnsi="Arial" w:cs="Arial"/>
          <w:lang w:eastAsia="es-MX"/>
        </w:rPr>
        <w:t>b. y d</w:t>
      </w:r>
      <w:r w:rsidRPr="008A2758">
        <w:rPr>
          <w:rFonts w:ascii="Arial" w:eastAsia="Times New Roman" w:hAnsi="Arial" w:cs="Arial"/>
          <w:lang w:eastAsia="es-MX"/>
        </w:rPr>
        <w:t>.</w:t>
      </w:r>
      <w:r w:rsidR="00ED5621" w:rsidRPr="008A2758">
        <w:rPr>
          <w:rFonts w:ascii="Arial" w:eastAsia="Times New Roman" w:hAnsi="Arial" w:cs="Arial"/>
          <w:lang w:eastAsia="es-MX"/>
        </w:rPr>
        <w:t xml:space="preserve"> </w:t>
      </w:r>
      <w:r w:rsidRPr="00123F37">
        <w:rPr>
          <w:rFonts w:ascii="Arial" w:eastAsia="Times New Roman" w:hAnsi="Arial" w:cs="Arial"/>
          <w:lang w:eastAsia="es-MX"/>
        </w:rPr>
        <w:t xml:space="preserve">del numeral 2.1 y los incisos a. y b. del numeral 2.2 </w:t>
      </w:r>
      <w:r w:rsidR="00ED5621" w:rsidRPr="008A2758">
        <w:rPr>
          <w:rFonts w:ascii="Arial" w:eastAsia="Times New Roman" w:hAnsi="Arial" w:cs="Arial"/>
          <w:lang w:eastAsia="es-MX"/>
        </w:rPr>
        <w:t>las rentas mensuales de los Tramos Locales</w:t>
      </w:r>
      <w:r w:rsidR="009C2033">
        <w:rPr>
          <w:rFonts w:ascii="Arial" w:eastAsia="Times New Roman" w:hAnsi="Arial" w:cs="Arial"/>
          <w:lang w:eastAsia="es-MX"/>
        </w:rPr>
        <w:t xml:space="preserve"> </w:t>
      </w:r>
      <w:r w:rsidR="009C2033" w:rsidRPr="00CC2BBE">
        <w:rPr>
          <w:rFonts w:ascii="Arial" w:hAnsi="Arial" w:cs="Arial"/>
        </w:rPr>
        <w:t>y d</w:t>
      </w:r>
      <w:r w:rsidR="009C2033" w:rsidRPr="009C2033">
        <w:rPr>
          <w:rFonts w:ascii="Arial" w:eastAsia="Times New Roman" w:hAnsi="Arial" w:cs="Arial"/>
          <w:lang w:eastAsia="es-MX"/>
        </w:rPr>
        <w:t>el tramo que se utiliza para conectarse al punto de presencia del Concesionario Solicitante en central</w:t>
      </w:r>
      <w:r w:rsidR="00ED5621" w:rsidRPr="008A2758">
        <w:rPr>
          <w:rFonts w:ascii="Arial" w:eastAsia="Times New Roman" w:hAnsi="Arial" w:cs="Arial"/>
          <w:lang w:eastAsia="es-MX"/>
        </w:rPr>
        <w:t>, serán los que se determinen en Oferta de Referencia para la prestación del Servicio Mayorista de Arrendamiento de Enlaces Dedica</w:t>
      </w:r>
      <w:r w:rsidR="00F53E8D" w:rsidRPr="008A2758">
        <w:rPr>
          <w:rFonts w:ascii="Arial" w:eastAsia="Times New Roman" w:hAnsi="Arial" w:cs="Arial"/>
          <w:lang w:eastAsia="es-MX"/>
        </w:rPr>
        <w:t xml:space="preserve">dos Locales y de Interconexión </w:t>
      </w:r>
      <w:r w:rsidR="00ED5621" w:rsidRPr="008A2758">
        <w:rPr>
          <w:rFonts w:ascii="Arial" w:eastAsia="Times New Roman" w:hAnsi="Arial" w:cs="Arial"/>
          <w:lang w:eastAsia="es-MX"/>
        </w:rPr>
        <w:t>de la Empresa Mayorista.</w:t>
      </w:r>
    </w:p>
    <w:p w14:paraId="6B8D58E5" w14:textId="278DEBA1" w:rsidR="007850F5" w:rsidRDefault="007850F5" w:rsidP="007850F5">
      <w:pPr>
        <w:spacing w:line="276" w:lineRule="auto"/>
        <w:rPr>
          <w:rFonts w:ascii="Arial" w:hAnsi="Arial"/>
        </w:rPr>
      </w:pPr>
    </w:p>
    <w:p w14:paraId="1A29EFE3" w14:textId="77777777" w:rsidR="00F40829" w:rsidRPr="00395F61" w:rsidRDefault="00F40829" w:rsidP="00015ADD">
      <w:pPr>
        <w:spacing w:after="0" w:line="240" w:lineRule="auto"/>
        <w:ind w:left="709"/>
        <w:jc w:val="center"/>
        <w:rPr>
          <w:rFonts w:ascii="Arial" w:hAnsi="Arial" w:cs="Arial"/>
          <w:b/>
          <w:color w:val="000000"/>
        </w:rPr>
      </w:pPr>
      <w:r w:rsidRPr="00395F61">
        <w:rPr>
          <w:rFonts w:ascii="Arial" w:hAnsi="Arial" w:cs="Arial"/>
          <w:b/>
          <w:color w:val="000000"/>
        </w:rPr>
        <w:t xml:space="preserve">Tabla 3. Renta </w:t>
      </w:r>
      <w:r>
        <w:rPr>
          <w:rFonts w:ascii="Arial" w:hAnsi="Arial" w:cs="Arial"/>
          <w:b/>
          <w:color w:val="000000"/>
        </w:rPr>
        <w:t>M</w:t>
      </w:r>
      <w:r w:rsidRPr="00395F61">
        <w:rPr>
          <w:rFonts w:ascii="Arial" w:hAnsi="Arial" w:cs="Arial"/>
          <w:b/>
          <w:color w:val="000000"/>
        </w:rPr>
        <w:t>ensual por Tramo Local para Enlaces Entre Localidades en TDM</w:t>
      </w:r>
    </w:p>
    <w:p w14:paraId="55E48EB0" w14:textId="77777777" w:rsidR="00F40829" w:rsidRDefault="00F40829" w:rsidP="00F40829">
      <w:pPr>
        <w:spacing w:after="0" w:line="240" w:lineRule="auto"/>
        <w:ind w:left="1134"/>
        <w:jc w:val="both"/>
        <w:rPr>
          <w:b/>
          <w:color w:val="000000"/>
        </w:rPr>
      </w:pPr>
    </w:p>
    <w:tbl>
      <w:tblPr>
        <w:tblW w:w="3560" w:type="dxa"/>
        <w:jc w:val="center"/>
        <w:tblCellMar>
          <w:left w:w="70" w:type="dxa"/>
          <w:right w:w="70" w:type="dxa"/>
        </w:tblCellMar>
        <w:tblLook w:val="04A0" w:firstRow="1" w:lastRow="0" w:firstColumn="1" w:lastColumn="0" w:noHBand="0" w:noVBand="1"/>
      </w:tblPr>
      <w:tblGrid>
        <w:gridCol w:w="1860"/>
        <w:gridCol w:w="1700"/>
      </w:tblGrid>
      <w:tr w:rsidR="00F40829" w:rsidRPr="00116BF9" w14:paraId="05BAE473" w14:textId="77777777" w:rsidTr="00082E42">
        <w:trPr>
          <w:trHeight w:val="600"/>
          <w:jc w:val="center"/>
        </w:trPr>
        <w:tc>
          <w:tcPr>
            <w:tcW w:w="1860" w:type="dxa"/>
            <w:tcBorders>
              <w:top w:val="single" w:sz="4" w:space="0" w:color="auto"/>
              <w:left w:val="single" w:sz="4" w:space="0" w:color="auto"/>
              <w:bottom w:val="nil"/>
              <w:right w:val="nil"/>
            </w:tcBorders>
            <w:shd w:val="clear" w:color="auto" w:fill="auto"/>
            <w:vAlign w:val="center"/>
            <w:hideMark/>
          </w:tcPr>
          <w:p w14:paraId="3C42CAC2" w14:textId="77777777" w:rsidR="00F40829" w:rsidRPr="00116BF9" w:rsidRDefault="00F40829" w:rsidP="00082E42">
            <w:pPr>
              <w:spacing w:after="0" w:line="240" w:lineRule="auto"/>
              <w:jc w:val="center"/>
              <w:rPr>
                <w:b/>
                <w:bCs/>
                <w:color w:val="000000"/>
              </w:rPr>
            </w:pPr>
            <w:r w:rsidRPr="00116BF9">
              <w:rPr>
                <w:b/>
                <w:bCs/>
                <w:color w:val="000000"/>
              </w:rPr>
              <w:t>Velocidad</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93FA1" w14:textId="77777777" w:rsidR="00F40829" w:rsidRPr="00116BF9" w:rsidRDefault="00F40829" w:rsidP="00082E42">
            <w:pPr>
              <w:spacing w:after="0" w:line="240" w:lineRule="auto"/>
              <w:jc w:val="center"/>
              <w:rPr>
                <w:b/>
                <w:bCs/>
              </w:rPr>
            </w:pPr>
            <w:r w:rsidRPr="00116BF9">
              <w:rPr>
                <w:b/>
                <w:bCs/>
              </w:rPr>
              <w:t>Renta Mensual Tramo Local</w:t>
            </w:r>
          </w:p>
        </w:tc>
      </w:tr>
      <w:tr w:rsidR="00F40829" w:rsidRPr="00116BF9" w14:paraId="054AF182"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6DDAC4E6" w14:textId="77777777" w:rsidR="00F40829" w:rsidRPr="00116BF9" w:rsidRDefault="00F40829" w:rsidP="00082E42">
            <w:pPr>
              <w:spacing w:after="0" w:line="240" w:lineRule="auto"/>
              <w:jc w:val="center"/>
              <w:rPr>
                <w:color w:val="000000"/>
              </w:rPr>
            </w:pPr>
            <w:r w:rsidRPr="00116BF9">
              <w:rPr>
                <w:color w:val="000000"/>
              </w:rPr>
              <w:t>64 kbps</w:t>
            </w:r>
          </w:p>
        </w:tc>
        <w:tc>
          <w:tcPr>
            <w:tcW w:w="1700" w:type="dxa"/>
            <w:tcBorders>
              <w:top w:val="nil"/>
              <w:left w:val="single" w:sz="4" w:space="0" w:color="auto"/>
              <w:bottom w:val="single" w:sz="4" w:space="0" w:color="auto"/>
              <w:right w:val="single" w:sz="4" w:space="0" w:color="auto"/>
            </w:tcBorders>
            <w:shd w:val="clear" w:color="auto" w:fill="auto"/>
          </w:tcPr>
          <w:p w14:paraId="7CC0A370" w14:textId="77777777" w:rsidR="00F40829" w:rsidRPr="00116BF9" w:rsidRDefault="00F40829" w:rsidP="00082E42">
            <w:pPr>
              <w:spacing w:after="0" w:line="240" w:lineRule="auto"/>
              <w:jc w:val="center"/>
            </w:pPr>
            <w:r>
              <w:t>421.56</w:t>
            </w:r>
          </w:p>
        </w:tc>
      </w:tr>
      <w:tr w:rsidR="00F40829" w:rsidRPr="00116BF9" w14:paraId="16849E04"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271FB868" w14:textId="77777777" w:rsidR="00F40829" w:rsidRPr="00116BF9" w:rsidRDefault="00F40829" w:rsidP="00082E42">
            <w:pPr>
              <w:spacing w:after="0" w:line="240" w:lineRule="auto"/>
              <w:jc w:val="center"/>
              <w:rPr>
                <w:color w:val="000000"/>
              </w:rPr>
            </w:pPr>
            <w:r w:rsidRPr="00116BF9">
              <w:rPr>
                <w:color w:val="000000"/>
              </w:rPr>
              <w:t>128 kbps</w:t>
            </w:r>
          </w:p>
        </w:tc>
        <w:tc>
          <w:tcPr>
            <w:tcW w:w="1700" w:type="dxa"/>
            <w:tcBorders>
              <w:top w:val="nil"/>
              <w:left w:val="single" w:sz="4" w:space="0" w:color="auto"/>
              <w:bottom w:val="single" w:sz="4" w:space="0" w:color="auto"/>
              <w:right w:val="single" w:sz="4" w:space="0" w:color="auto"/>
            </w:tcBorders>
            <w:shd w:val="clear" w:color="auto" w:fill="auto"/>
          </w:tcPr>
          <w:p w14:paraId="06F23FC2" w14:textId="77777777" w:rsidR="00F40829" w:rsidRPr="00116BF9" w:rsidRDefault="00F40829" w:rsidP="00082E42">
            <w:pPr>
              <w:spacing w:after="0" w:line="240" w:lineRule="auto"/>
              <w:jc w:val="center"/>
            </w:pPr>
            <w:r>
              <w:t>637.54</w:t>
            </w:r>
          </w:p>
        </w:tc>
      </w:tr>
      <w:tr w:rsidR="00F40829" w:rsidRPr="00116BF9" w14:paraId="3A596AD6"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78AEBD31" w14:textId="77777777" w:rsidR="00F40829" w:rsidRPr="00116BF9" w:rsidRDefault="00F40829" w:rsidP="00082E42">
            <w:pPr>
              <w:spacing w:after="0" w:line="240" w:lineRule="auto"/>
              <w:jc w:val="center"/>
              <w:rPr>
                <w:color w:val="000000"/>
              </w:rPr>
            </w:pPr>
            <w:r w:rsidRPr="00116BF9">
              <w:rPr>
                <w:color w:val="000000"/>
              </w:rPr>
              <w:t>192 kbps</w:t>
            </w:r>
          </w:p>
        </w:tc>
        <w:tc>
          <w:tcPr>
            <w:tcW w:w="1700" w:type="dxa"/>
            <w:tcBorders>
              <w:top w:val="nil"/>
              <w:left w:val="single" w:sz="4" w:space="0" w:color="auto"/>
              <w:bottom w:val="single" w:sz="4" w:space="0" w:color="auto"/>
              <w:right w:val="single" w:sz="4" w:space="0" w:color="auto"/>
            </w:tcBorders>
            <w:shd w:val="clear" w:color="auto" w:fill="auto"/>
          </w:tcPr>
          <w:p w14:paraId="629CF46A" w14:textId="77777777" w:rsidR="00F40829" w:rsidRPr="00116BF9" w:rsidRDefault="00F40829" w:rsidP="00082E42">
            <w:pPr>
              <w:spacing w:after="0" w:line="240" w:lineRule="auto"/>
              <w:jc w:val="center"/>
            </w:pPr>
            <w:r>
              <w:t>749.23</w:t>
            </w:r>
          </w:p>
        </w:tc>
      </w:tr>
      <w:tr w:rsidR="00F40829" w:rsidRPr="00116BF9" w14:paraId="304881BA"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136475E7" w14:textId="77777777" w:rsidR="00F40829" w:rsidRPr="00116BF9" w:rsidRDefault="00F40829" w:rsidP="00082E42">
            <w:pPr>
              <w:spacing w:after="0" w:line="240" w:lineRule="auto"/>
              <w:jc w:val="center"/>
              <w:rPr>
                <w:color w:val="000000"/>
              </w:rPr>
            </w:pPr>
            <w:r w:rsidRPr="00116BF9">
              <w:rPr>
                <w:color w:val="000000"/>
              </w:rPr>
              <w:t>256 kbps</w:t>
            </w:r>
          </w:p>
        </w:tc>
        <w:tc>
          <w:tcPr>
            <w:tcW w:w="1700" w:type="dxa"/>
            <w:tcBorders>
              <w:top w:val="nil"/>
              <w:left w:val="single" w:sz="4" w:space="0" w:color="auto"/>
              <w:bottom w:val="single" w:sz="4" w:space="0" w:color="auto"/>
              <w:right w:val="single" w:sz="4" w:space="0" w:color="auto"/>
            </w:tcBorders>
            <w:shd w:val="clear" w:color="auto" w:fill="auto"/>
          </w:tcPr>
          <w:p w14:paraId="100BD073" w14:textId="77777777" w:rsidR="00F40829" w:rsidRPr="00116BF9" w:rsidRDefault="00F40829" w:rsidP="00082E42">
            <w:pPr>
              <w:spacing w:after="0" w:line="240" w:lineRule="auto"/>
              <w:jc w:val="center"/>
            </w:pPr>
            <w:r>
              <w:t>758.43</w:t>
            </w:r>
          </w:p>
        </w:tc>
      </w:tr>
      <w:tr w:rsidR="00F40829" w:rsidRPr="00116BF9" w14:paraId="466BD690"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68A58E04" w14:textId="77777777" w:rsidR="00F40829" w:rsidRPr="00116BF9" w:rsidRDefault="00F40829" w:rsidP="00082E42">
            <w:pPr>
              <w:spacing w:after="0" w:line="240" w:lineRule="auto"/>
              <w:jc w:val="center"/>
              <w:rPr>
                <w:color w:val="000000"/>
              </w:rPr>
            </w:pPr>
            <w:r w:rsidRPr="00116BF9">
              <w:rPr>
                <w:color w:val="000000"/>
              </w:rPr>
              <w:t>384 kbps</w:t>
            </w:r>
          </w:p>
        </w:tc>
        <w:tc>
          <w:tcPr>
            <w:tcW w:w="1700" w:type="dxa"/>
            <w:tcBorders>
              <w:top w:val="nil"/>
              <w:left w:val="single" w:sz="4" w:space="0" w:color="auto"/>
              <w:bottom w:val="single" w:sz="4" w:space="0" w:color="auto"/>
              <w:right w:val="single" w:sz="4" w:space="0" w:color="auto"/>
            </w:tcBorders>
            <w:shd w:val="clear" w:color="auto" w:fill="auto"/>
          </w:tcPr>
          <w:p w14:paraId="32461A4D" w14:textId="77777777" w:rsidR="00F40829" w:rsidRPr="00116BF9" w:rsidRDefault="00F40829" w:rsidP="00082E42">
            <w:pPr>
              <w:spacing w:after="0" w:line="240" w:lineRule="auto"/>
              <w:jc w:val="center"/>
            </w:pPr>
            <w:r>
              <w:t>786.16</w:t>
            </w:r>
          </w:p>
        </w:tc>
      </w:tr>
      <w:tr w:rsidR="00F40829" w:rsidRPr="00116BF9" w14:paraId="10BE0AB2"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32131CF1" w14:textId="77777777" w:rsidR="00F40829" w:rsidRPr="00116BF9" w:rsidRDefault="00F40829" w:rsidP="00082E42">
            <w:pPr>
              <w:spacing w:after="0" w:line="240" w:lineRule="auto"/>
              <w:jc w:val="center"/>
              <w:rPr>
                <w:color w:val="000000"/>
              </w:rPr>
            </w:pPr>
            <w:r w:rsidRPr="00116BF9">
              <w:rPr>
                <w:color w:val="000000"/>
              </w:rPr>
              <w:t>512 kbps</w:t>
            </w:r>
          </w:p>
        </w:tc>
        <w:tc>
          <w:tcPr>
            <w:tcW w:w="1700" w:type="dxa"/>
            <w:tcBorders>
              <w:top w:val="nil"/>
              <w:left w:val="single" w:sz="4" w:space="0" w:color="auto"/>
              <w:bottom w:val="single" w:sz="4" w:space="0" w:color="auto"/>
              <w:right w:val="single" w:sz="4" w:space="0" w:color="auto"/>
            </w:tcBorders>
            <w:shd w:val="clear" w:color="auto" w:fill="auto"/>
          </w:tcPr>
          <w:p w14:paraId="224A2018" w14:textId="77777777" w:rsidR="00F40829" w:rsidRPr="00116BF9" w:rsidRDefault="00F40829" w:rsidP="00082E42">
            <w:pPr>
              <w:spacing w:after="0" w:line="240" w:lineRule="auto"/>
              <w:jc w:val="center"/>
            </w:pPr>
            <w:r>
              <w:t>869.12</w:t>
            </w:r>
          </w:p>
        </w:tc>
      </w:tr>
      <w:tr w:rsidR="00F40829" w:rsidRPr="00116BF9" w14:paraId="4DF36B1A"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65ACF733" w14:textId="77777777" w:rsidR="00F40829" w:rsidRPr="00116BF9" w:rsidRDefault="00F40829" w:rsidP="00082E42">
            <w:pPr>
              <w:spacing w:after="0" w:line="240" w:lineRule="auto"/>
              <w:jc w:val="center"/>
              <w:rPr>
                <w:color w:val="000000"/>
              </w:rPr>
            </w:pPr>
            <w:r w:rsidRPr="00116BF9">
              <w:rPr>
                <w:color w:val="000000"/>
              </w:rPr>
              <w:t>768 kbps</w:t>
            </w:r>
          </w:p>
        </w:tc>
        <w:tc>
          <w:tcPr>
            <w:tcW w:w="1700" w:type="dxa"/>
            <w:tcBorders>
              <w:top w:val="nil"/>
              <w:left w:val="single" w:sz="4" w:space="0" w:color="auto"/>
              <w:bottom w:val="single" w:sz="4" w:space="0" w:color="auto"/>
              <w:right w:val="single" w:sz="4" w:space="0" w:color="auto"/>
            </w:tcBorders>
            <w:shd w:val="clear" w:color="auto" w:fill="auto"/>
          </w:tcPr>
          <w:p w14:paraId="379443A2" w14:textId="77777777" w:rsidR="00F40829" w:rsidRPr="00116BF9" w:rsidRDefault="00F40829" w:rsidP="00082E42">
            <w:pPr>
              <w:spacing w:after="0" w:line="240" w:lineRule="auto"/>
              <w:jc w:val="center"/>
            </w:pPr>
            <w:r>
              <w:t>955.00</w:t>
            </w:r>
          </w:p>
        </w:tc>
      </w:tr>
      <w:tr w:rsidR="00F40829" w:rsidRPr="00116BF9" w14:paraId="5A3F37FE"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0E60A8B4" w14:textId="77777777" w:rsidR="00F40829" w:rsidRPr="00116BF9" w:rsidRDefault="00F40829" w:rsidP="00082E42">
            <w:pPr>
              <w:spacing w:after="0" w:line="240" w:lineRule="auto"/>
              <w:jc w:val="center"/>
              <w:rPr>
                <w:color w:val="000000"/>
              </w:rPr>
            </w:pPr>
            <w:r w:rsidRPr="00116BF9">
              <w:rPr>
                <w:color w:val="000000"/>
              </w:rPr>
              <w:t>1024 kbps</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D34B637" w14:textId="77777777" w:rsidR="00F40829" w:rsidRPr="00116BF9" w:rsidRDefault="00F40829" w:rsidP="00082E42">
            <w:pPr>
              <w:spacing w:after="0" w:line="240" w:lineRule="auto"/>
              <w:jc w:val="center"/>
            </w:pPr>
            <w:r w:rsidRPr="0018579A">
              <w:t>1</w:t>
            </w:r>
            <w:r>
              <w:t>,453.98</w:t>
            </w:r>
          </w:p>
        </w:tc>
      </w:tr>
      <w:tr w:rsidR="00F40829" w:rsidRPr="00116BF9" w14:paraId="0F306E96"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4653E736" w14:textId="77777777" w:rsidR="00F40829" w:rsidRPr="00116BF9" w:rsidRDefault="00F40829" w:rsidP="00082E42">
            <w:pPr>
              <w:spacing w:after="0" w:line="240" w:lineRule="auto"/>
              <w:jc w:val="center"/>
              <w:rPr>
                <w:color w:val="000000"/>
              </w:rPr>
            </w:pPr>
            <w:r w:rsidRPr="00116BF9">
              <w:rPr>
                <w:color w:val="000000"/>
              </w:rPr>
              <w:t>E1 (2 Mbps)</w:t>
            </w:r>
          </w:p>
        </w:tc>
        <w:tc>
          <w:tcPr>
            <w:tcW w:w="1700" w:type="dxa"/>
            <w:tcBorders>
              <w:top w:val="nil"/>
              <w:left w:val="single" w:sz="4" w:space="0" w:color="auto"/>
              <w:bottom w:val="single" w:sz="4" w:space="0" w:color="auto"/>
              <w:right w:val="single" w:sz="4" w:space="0" w:color="auto"/>
            </w:tcBorders>
            <w:shd w:val="clear" w:color="auto" w:fill="auto"/>
          </w:tcPr>
          <w:p w14:paraId="1BD9D797" w14:textId="77777777" w:rsidR="00F40829" w:rsidRPr="00116BF9" w:rsidRDefault="00F40829" w:rsidP="00082E42">
            <w:pPr>
              <w:spacing w:after="0" w:line="240" w:lineRule="auto"/>
              <w:jc w:val="center"/>
            </w:pPr>
            <w:r w:rsidRPr="0018579A">
              <w:t>1</w:t>
            </w:r>
            <w:r>
              <w:t>,781.00</w:t>
            </w:r>
          </w:p>
        </w:tc>
      </w:tr>
    </w:tbl>
    <w:p w14:paraId="500F22D8" w14:textId="77777777" w:rsidR="00F40829" w:rsidRDefault="00F40829" w:rsidP="00F40829">
      <w:pPr>
        <w:spacing w:after="0" w:line="240" w:lineRule="auto"/>
        <w:ind w:left="1134"/>
        <w:jc w:val="both"/>
        <w:rPr>
          <w:b/>
          <w:color w:val="000000"/>
        </w:rPr>
      </w:pPr>
    </w:p>
    <w:p w14:paraId="6FB894B4" w14:textId="77777777" w:rsidR="00F40829" w:rsidRDefault="00F40829" w:rsidP="00F40829">
      <w:pPr>
        <w:spacing w:after="0" w:line="240" w:lineRule="auto"/>
        <w:ind w:left="1134"/>
        <w:jc w:val="both"/>
        <w:rPr>
          <w:b/>
          <w:color w:val="000000"/>
        </w:rPr>
      </w:pPr>
    </w:p>
    <w:p w14:paraId="172DAE3C" w14:textId="77777777" w:rsidR="00F40829" w:rsidRPr="00395F61" w:rsidRDefault="00F40829" w:rsidP="00015ADD">
      <w:pPr>
        <w:spacing w:after="0" w:line="240" w:lineRule="auto"/>
        <w:ind w:left="851"/>
        <w:jc w:val="center"/>
        <w:rPr>
          <w:rFonts w:ascii="Arial" w:hAnsi="Arial" w:cs="Arial"/>
          <w:b/>
          <w:color w:val="000000"/>
        </w:rPr>
      </w:pPr>
      <w:r w:rsidRPr="00395F61">
        <w:rPr>
          <w:rFonts w:ascii="Arial" w:hAnsi="Arial" w:cs="Arial"/>
          <w:b/>
          <w:color w:val="000000"/>
        </w:rPr>
        <w:t xml:space="preserve">Tabla 4. Renta </w:t>
      </w:r>
      <w:r>
        <w:rPr>
          <w:rFonts w:ascii="Arial" w:hAnsi="Arial" w:cs="Arial"/>
          <w:b/>
          <w:color w:val="000000"/>
        </w:rPr>
        <w:t>M</w:t>
      </w:r>
      <w:r w:rsidRPr="00395F61">
        <w:rPr>
          <w:rFonts w:ascii="Arial" w:hAnsi="Arial" w:cs="Arial"/>
          <w:b/>
          <w:color w:val="000000"/>
        </w:rPr>
        <w:t>ensual por Tramo para Enlaces Entre Localidades en TDM</w:t>
      </w:r>
    </w:p>
    <w:p w14:paraId="4E81FC8D" w14:textId="77777777" w:rsidR="00F40829" w:rsidRDefault="00F40829" w:rsidP="00F40829">
      <w:pPr>
        <w:spacing w:after="0" w:line="240" w:lineRule="auto"/>
        <w:ind w:left="1134"/>
        <w:jc w:val="both"/>
        <w:rPr>
          <w:b/>
          <w:color w:val="000000"/>
        </w:rPr>
      </w:pPr>
    </w:p>
    <w:p w14:paraId="6BC2955F" w14:textId="77777777" w:rsidR="00F40829" w:rsidRDefault="00F40829" w:rsidP="00F40829">
      <w:pPr>
        <w:spacing w:after="0" w:line="240" w:lineRule="auto"/>
        <w:ind w:left="1134"/>
        <w:jc w:val="both"/>
        <w:rPr>
          <w:b/>
          <w:color w:val="000000"/>
        </w:rPr>
      </w:pPr>
    </w:p>
    <w:tbl>
      <w:tblPr>
        <w:tblW w:w="9875" w:type="dxa"/>
        <w:tblInd w:w="55" w:type="dxa"/>
        <w:tblCellMar>
          <w:left w:w="70" w:type="dxa"/>
          <w:right w:w="70" w:type="dxa"/>
        </w:tblCellMar>
        <w:tblLook w:val="04A0" w:firstRow="1" w:lastRow="0" w:firstColumn="1" w:lastColumn="0" w:noHBand="0" w:noVBand="1"/>
      </w:tblPr>
      <w:tblGrid>
        <w:gridCol w:w="1595"/>
        <w:gridCol w:w="1426"/>
        <w:gridCol w:w="644"/>
        <w:gridCol w:w="1426"/>
        <w:gridCol w:w="644"/>
        <w:gridCol w:w="1426"/>
        <w:gridCol w:w="644"/>
        <w:gridCol w:w="1426"/>
        <w:gridCol w:w="644"/>
      </w:tblGrid>
      <w:tr w:rsidR="00F40829" w14:paraId="72A11582" w14:textId="77777777" w:rsidTr="00082E42">
        <w:trPr>
          <w:trHeight w:val="416"/>
        </w:trPr>
        <w:tc>
          <w:tcPr>
            <w:tcW w:w="1595" w:type="dxa"/>
            <w:noWrap/>
            <w:vAlign w:val="bottom"/>
            <w:hideMark/>
          </w:tcPr>
          <w:p w14:paraId="22E949C9" w14:textId="77777777" w:rsidR="00F40829" w:rsidRDefault="00F40829" w:rsidP="00082E42"/>
        </w:tc>
        <w:tc>
          <w:tcPr>
            <w:tcW w:w="8280" w:type="dxa"/>
            <w:gridSpan w:val="8"/>
            <w:tcBorders>
              <w:top w:val="single" w:sz="4" w:space="0" w:color="auto"/>
              <w:left w:val="single" w:sz="4" w:space="0" w:color="auto"/>
              <w:bottom w:val="single" w:sz="4" w:space="0" w:color="auto"/>
              <w:right w:val="single" w:sz="4" w:space="0" w:color="000000"/>
            </w:tcBorders>
            <w:noWrap/>
            <w:vAlign w:val="center"/>
            <w:hideMark/>
          </w:tcPr>
          <w:p w14:paraId="6AC069A0" w14:textId="77777777" w:rsidR="00F40829" w:rsidRDefault="00F40829" w:rsidP="00082E42">
            <w:pPr>
              <w:spacing w:after="0" w:line="240" w:lineRule="auto"/>
              <w:jc w:val="center"/>
              <w:rPr>
                <w:b/>
                <w:bCs/>
                <w:color w:val="000000"/>
                <w:highlight w:val="yellow"/>
              </w:rPr>
            </w:pPr>
            <w:r w:rsidRPr="003E222B">
              <w:rPr>
                <w:b/>
                <w:bCs/>
                <w:color w:val="000000"/>
              </w:rPr>
              <w:t>Renta Mensual por Tramo Entre Localidades</w:t>
            </w:r>
          </w:p>
        </w:tc>
      </w:tr>
      <w:tr w:rsidR="00F40829" w14:paraId="08A9DA96" w14:textId="77777777" w:rsidTr="00082E42">
        <w:trPr>
          <w:trHeight w:val="416"/>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14:paraId="28C31C22" w14:textId="77777777" w:rsidR="00F40829" w:rsidRDefault="00F40829" w:rsidP="00082E42">
            <w:pPr>
              <w:spacing w:after="0" w:line="240" w:lineRule="auto"/>
              <w:jc w:val="center"/>
              <w:rPr>
                <w:color w:val="000000"/>
              </w:rPr>
            </w:pPr>
            <w:r>
              <w:rPr>
                <w:color w:val="000000"/>
              </w:rPr>
              <w:t>Velocidad</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601AFA39" w14:textId="77777777" w:rsidR="00F40829" w:rsidRDefault="00F40829" w:rsidP="00082E42">
            <w:pPr>
              <w:spacing w:after="0" w:line="240" w:lineRule="auto"/>
              <w:jc w:val="center"/>
              <w:rPr>
                <w:color w:val="000000"/>
              </w:rPr>
            </w:pPr>
            <w:r>
              <w:rPr>
                <w:color w:val="000000"/>
              </w:rPr>
              <w:t xml:space="preserve"> 0-81 KM</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05FE4D8E" w14:textId="77777777" w:rsidR="00F40829" w:rsidRDefault="00F40829" w:rsidP="00082E42">
            <w:pPr>
              <w:spacing w:after="0" w:line="240" w:lineRule="auto"/>
              <w:jc w:val="center"/>
              <w:rPr>
                <w:color w:val="000000"/>
              </w:rPr>
            </w:pPr>
            <w:r>
              <w:rPr>
                <w:color w:val="000000"/>
              </w:rPr>
              <w:t xml:space="preserve"> 82-161 KM </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07F1E2D5" w14:textId="77777777" w:rsidR="00F40829" w:rsidRDefault="00F40829" w:rsidP="00082E42">
            <w:pPr>
              <w:spacing w:after="0" w:line="240" w:lineRule="auto"/>
              <w:jc w:val="center"/>
              <w:rPr>
                <w:color w:val="000000"/>
              </w:rPr>
            </w:pPr>
            <w:r>
              <w:rPr>
                <w:color w:val="000000"/>
              </w:rPr>
              <w:t xml:space="preserve"> 162-805 KM </w:t>
            </w:r>
          </w:p>
        </w:tc>
        <w:tc>
          <w:tcPr>
            <w:tcW w:w="2070" w:type="dxa"/>
            <w:gridSpan w:val="2"/>
            <w:tcBorders>
              <w:top w:val="single" w:sz="4" w:space="0" w:color="auto"/>
              <w:left w:val="nil"/>
              <w:bottom w:val="single" w:sz="4" w:space="0" w:color="auto"/>
              <w:right w:val="single" w:sz="4" w:space="0" w:color="000000"/>
            </w:tcBorders>
            <w:noWrap/>
            <w:vAlign w:val="center"/>
            <w:hideMark/>
          </w:tcPr>
          <w:p w14:paraId="6597B93A" w14:textId="77777777" w:rsidR="00F40829" w:rsidRDefault="00F40829" w:rsidP="00082E42">
            <w:pPr>
              <w:spacing w:after="0" w:line="240" w:lineRule="auto"/>
              <w:jc w:val="center"/>
              <w:rPr>
                <w:color w:val="000000"/>
              </w:rPr>
            </w:pPr>
            <w:r>
              <w:rPr>
                <w:color w:val="000000"/>
              </w:rPr>
              <w:t xml:space="preserve"> &gt; 806 KM</w:t>
            </w:r>
          </w:p>
        </w:tc>
      </w:tr>
      <w:tr w:rsidR="00F40829" w14:paraId="30656251" w14:textId="77777777" w:rsidTr="00082E42">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337146" w14:textId="77777777" w:rsidR="00F40829" w:rsidRDefault="00F40829" w:rsidP="00082E42">
            <w:pPr>
              <w:spacing w:after="0"/>
              <w:rPr>
                <w:color w:val="000000"/>
              </w:rPr>
            </w:pPr>
          </w:p>
        </w:tc>
        <w:tc>
          <w:tcPr>
            <w:tcW w:w="1426" w:type="dxa"/>
            <w:tcBorders>
              <w:top w:val="nil"/>
              <w:left w:val="single" w:sz="4" w:space="0" w:color="auto"/>
              <w:bottom w:val="single" w:sz="4" w:space="0" w:color="auto"/>
              <w:right w:val="single" w:sz="4" w:space="0" w:color="auto"/>
            </w:tcBorders>
            <w:noWrap/>
            <w:vAlign w:val="center"/>
            <w:hideMark/>
          </w:tcPr>
          <w:p w14:paraId="0B8D80E5"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4E968B69"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006F1A28"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414B304C"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7C889D30"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20032DFB"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3507AD42"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028E83DD" w14:textId="77777777" w:rsidR="00F40829" w:rsidRDefault="00F40829" w:rsidP="00082E42">
            <w:pPr>
              <w:spacing w:after="0" w:line="240" w:lineRule="auto"/>
              <w:jc w:val="center"/>
              <w:rPr>
                <w:color w:val="000000"/>
              </w:rPr>
            </w:pPr>
            <w:r>
              <w:rPr>
                <w:color w:val="000000"/>
              </w:rPr>
              <w:t>X Km</w:t>
            </w:r>
          </w:p>
        </w:tc>
      </w:tr>
      <w:tr w:rsidR="00F40829" w14:paraId="2434A9A1"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3C799DA3" w14:textId="77777777" w:rsidR="00F40829" w:rsidRDefault="00F40829" w:rsidP="00082E42">
            <w:pPr>
              <w:spacing w:after="0" w:line="240" w:lineRule="auto"/>
              <w:jc w:val="center"/>
              <w:rPr>
                <w:color w:val="000000"/>
                <w:sz w:val="20"/>
                <w:szCs w:val="20"/>
              </w:rPr>
            </w:pPr>
            <w:r>
              <w:rPr>
                <w:color w:val="000000"/>
                <w:sz w:val="20"/>
                <w:szCs w:val="20"/>
              </w:rPr>
              <w:t>64 Kbps</w:t>
            </w:r>
          </w:p>
        </w:tc>
        <w:tc>
          <w:tcPr>
            <w:tcW w:w="1426" w:type="dxa"/>
            <w:tcBorders>
              <w:top w:val="nil"/>
              <w:left w:val="single" w:sz="4" w:space="0" w:color="auto"/>
              <w:bottom w:val="single" w:sz="4" w:space="0" w:color="auto"/>
              <w:right w:val="single" w:sz="4" w:space="0" w:color="auto"/>
            </w:tcBorders>
            <w:noWrap/>
            <w:vAlign w:val="center"/>
            <w:hideMark/>
          </w:tcPr>
          <w:p w14:paraId="20A14963" w14:textId="77777777" w:rsidR="00F40829" w:rsidRDefault="00F40829" w:rsidP="00082E42">
            <w:pPr>
              <w:spacing w:after="0" w:line="240" w:lineRule="auto"/>
              <w:jc w:val="center"/>
              <w:rPr>
                <w:color w:val="000000"/>
              </w:rPr>
            </w:pPr>
            <w:r>
              <w:rPr>
                <w:color w:val="000000"/>
                <w:sz w:val="20"/>
                <w:szCs w:val="20"/>
              </w:rPr>
              <w:t>185</w:t>
            </w:r>
          </w:p>
        </w:tc>
        <w:tc>
          <w:tcPr>
            <w:tcW w:w="644" w:type="dxa"/>
            <w:tcBorders>
              <w:top w:val="nil"/>
              <w:left w:val="nil"/>
              <w:bottom w:val="single" w:sz="4" w:space="0" w:color="auto"/>
              <w:right w:val="single" w:sz="4" w:space="0" w:color="auto"/>
            </w:tcBorders>
            <w:noWrap/>
            <w:vAlign w:val="center"/>
            <w:hideMark/>
          </w:tcPr>
          <w:p w14:paraId="66892644" w14:textId="77777777" w:rsidR="00F40829" w:rsidRDefault="00F40829" w:rsidP="00082E42">
            <w:pPr>
              <w:spacing w:after="0" w:line="240" w:lineRule="auto"/>
              <w:jc w:val="center"/>
              <w:rPr>
                <w:color w:val="000000"/>
              </w:rPr>
            </w:pPr>
            <w:r>
              <w:rPr>
                <w:color w:val="000000"/>
              </w:rPr>
              <w:t>5</w:t>
            </w:r>
          </w:p>
        </w:tc>
        <w:tc>
          <w:tcPr>
            <w:tcW w:w="1426" w:type="dxa"/>
            <w:tcBorders>
              <w:top w:val="nil"/>
              <w:left w:val="nil"/>
              <w:bottom w:val="single" w:sz="4" w:space="0" w:color="auto"/>
              <w:right w:val="single" w:sz="4" w:space="0" w:color="auto"/>
            </w:tcBorders>
            <w:noWrap/>
            <w:vAlign w:val="center"/>
            <w:hideMark/>
          </w:tcPr>
          <w:p w14:paraId="368DED99" w14:textId="77777777" w:rsidR="00F40829" w:rsidRDefault="00F40829" w:rsidP="00082E42">
            <w:pPr>
              <w:spacing w:after="0" w:line="240" w:lineRule="auto"/>
              <w:jc w:val="center"/>
              <w:rPr>
                <w:color w:val="000000"/>
              </w:rPr>
            </w:pPr>
            <w:r>
              <w:rPr>
                <w:color w:val="000000"/>
                <w:sz w:val="20"/>
                <w:szCs w:val="20"/>
              </w:rPr>
              <w:t>385</w:t>
            </w:r>
          </w:p>
        </w:tc>
        <w:tc>
          <w:tcPr>
            <w:tcW w:w="644" w:type="dxa"/>
            <w:tcBorders>
              <w:top w:val="nil"/>
              <w:left w:val="nil"/>
              <w:bottom w:val="single" w:sz="4" w:space="0" w:color="auto"/>
              <w:right w:val="single" w:sz="4" w:space="0" w:color="auto"/>
            </w:tcBorders>
            <w:noWrap/>
            <w:vAlign w:val="center"/>
            <w:hideMark/>
          </w:tcPr>
          <w:p w14:paraId="7DE0D9D3" w14:textId="77777777" w:rsidR="00F40829" w:rsidRDefault="00F40829" w:rsidP="00082E42">
            <w:pPr>
              <w:spacing w:after="0" w:line="240" w:lineRule="auto"/>
              <w:jc w:val="center"/>
              <w:rPr>
                <w:color w:val="000000"/>
              </w:rPr>
            </w:pPr>
            <w:r>
              <w:rPr>
                <w:color w:val="000000"/>
              </w:rPr>
              <w:t>3</w:t>
            </w:r>
          </w:p>
        </w:tc>
        <w:tc>
          <w:tcPr>
            <w:tcW w:w="1426" w:type="dxa"/>
            <w:tcBorders>
              <w:top w:val="nil"/>
              <w:left w:val="nil"/>
              <w:bottom w:val="single" w:sz="4" w:space="0" w:color="auto"/>
              <w:right w:val="single" w:sz="4" w:space="0" w:color="auto"/>
            </w:tcBorders>
            <w:noWrap/>
            <w:vAlign w:val="center"/>
            <w:hideMark/>
          </w:tcPr>
          <w:p w14:paraId="36116C4A" w14:textId="77777777" w:rsidR="00F40829" w:rsidRDefault="00F40829" w:rsidP="00082E42">
            <w:pPr>
              <w:spacing w:after="0" w:line="240" w:lineRule="auto"/>
              <w:jc w:val="center"/>
              <w:rPr>
                <w:color w:val="000000"/>
              </w:rPr>
            </w:pPr>
            <w:r>
              <w:rPr>
                <w:color w:val="000000"/>
                <w:sz w:val="20"/>
                <w:szCs w:val="20"/>
              </w:rPr>
              <w:t>720</w:t>
            </w:r>
          </w:p>
        </w:tc>
        <w:tc>
          <w:tcPr>
            <w:tcW w:w="644" w:type="dxa"/>
            <w:tcBorders>
              <w:top w:val="nil"/>
              <w:left w:val="nil"/>
              <w:bottom w:val="single" w:sz="4" w:space="0" w:color="auto"/>
              <w:right w:val="single" w:sz="4" w:space="0" w:color="auto"/>
            </w:tcBorders>
            <w:noWrap/>
            <w:vAlign w:val="center"/>
            <w:hideMark/>
          </w:tcPr>
          <w:p w14:paraId="55741771" w14:textId="77777777" w:rsidR="00F40829" w:rsidRDefault="00F40829" w:rsidP="00082E42">
            <w:pPr>
              <w:spacing w:after="0" w:line="240" w:lineRule="auto"/>
              <w:jc w:val="center"/>
              <w:rPr>
                <w:color w:val="000000"/>
              </w:rPr>
            </w:pPr>
            <w:r>
              <w:rPr>
                <w:color w:val="000000"/>
                <w:sz w:val="20"/>
                <w:szCs w:val="20"/>
              </w:rPr>
              <w:t>1</w:t>
            </w:r>
          </w:p>
        </w:tc>
        <w:tc>
          <w:tcPr>
            <w:tcW w:w="1426" w:type="dxa"/>
            <w:tcBorders>
              <w:top w:val="nil"/>
              <w:left w:val="nil"/>
              <w:bottom w:val="single" w:sz="4" w:space="0" w:color="auto"/>
              <w:right w:val="single" w:sz="4" w:space="0" w:color="auto"/>
            </w:tcBorders>
            <w:noWrap/>
            <w:vAlign w:val="center"/>
            <w:hideMark/>
          </w:tcPr>
          <w:p w14:paraId="61B42B9B" w14:textId="77777777" w:rsidR="00F40829" w:rsidRDefault="00F40829" w:rsidP="00082E42">
            <w:pPr>
              <w:spacing w:after="0" w:line="240" w:lineRule="auto"/>
              <w:jc w:val="center"/>
              <w:rPr>
                <w:color w:val="000000"/>
              </w:rPr>
            </w:pPr>
            <w:r>
              <w:rPr>
                <w:color w:val="000000"/>
                <w:sz w:val="20"/>
                <w:szCs w:val="20"/>
              </w:rPr>
              <w:t>1,012</w:t>
            </w:r>
          </w:p>
        </w:tc>
        <w:tc>
          <w:tcPr>
            <w:tcW w:w="644" w:type="dxa"/>
            <w:tcBorders>
              <w:top w:val="nil"/>
              <w:left w:val="nil"/>
              <w:bottom w:val="single" w:sz="4" w:space="0" w:color="auto"/>
              <w:right w:val="single" w:sz="4" w:space="0" w:color="auto"/>
            </w:tcBorders>
            <w:noWrap/>
            <w:vAlign w:val="center"/>
            <w:hideMark/>
          </w:tcPr>
          <w:p w14:paraId="57F9C62E" w14:textId="77777777" w:rsidR="00F40829" w:rsidRDefault="00F40829" w:rsidP="00082E42">
            <w:pPr>
              <w:spacing w:after="0" w:line="240" w:lineRule="auto"/>
              <w:jc w:val="center"/>
              <w:rPr>
                <w:color w:val="000000"/>
              </w:rPr>
            </w:pPr>
            <w:r>
              <w:rPr>
                <w:color w:val="000000"/>
                <w:sz w:val="20"/>
                <w:szCs w:val="20"/>
              </w:rPr>
              <w:t>1</w:t>
            </w:r>
          </w:p>
        </w:tc>
      </w:tr>
      <w:tr w:rsidR="00F40829" w14:paraId="02910FBF" w14:textId="77777777" w:rsidTr="00082E4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135C53F1" w14:textId="77777777" w:rsidR="00F40829" w:rsidRDefault="00F40829" w:rsidP="00082E42">
            <w:pPr>
              <w:spacing w:after="0" w:line="240" w:lineRule="auto"/>
              <w:jc w:val="center"/>
              <w:rPr>
                <w:color w:val="000000"/>
                <w:sz w:val="20"/>
                <w:szCs w:val="20"/>
              </w:rPr>
            </w:pPr>
            <w:r>
              <w:rPr>
                <w:color w:val="000000"/>
                <w:sz w:val="20"/>
                <w:szCs w:val="20"/>
              </w:rPr>
              <w:t>128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580CFED8" w14:textId="77777777" w:rsidR="00F40829" w:rsidRDefault="00F40829" w:rsidP="00082E42">
            <w:pPr>
              <w:spacing w:after="0" w:line="240" w:lineRule="auto"/>
              <w:jc w:val="center"/>
              <w:rPr>
                <w:color w:val="000000"/>
              </w:rPr>
            </w:pPr>
            <w:r>
              <w:rPr>
                <w:color w:val="000000"/>
              </w:rPr>
              <w:t>313</w:t>
            </w:r>
          </w:p>
        </w:tc>
        <w:tc>
          <w:tcPr>
            <w:tcW w:w="644" w:type="dxa"/>
            <w:tcBorders>
              <w:top w:val="single" w:sz="4" w:space="0" w:color="auto"/>
              <w:left w:val="nil"/>
              <w:bottom w:val="single" w:sz="4" w:space="0" w:color="auto"/>
              <w:right w:val="single" w:sz="4" w:space="0" w:color="auto"/>
            </w:tcBorders>
            <w:noWrap/>
            <w:vAlign w:val="center"/>
            <w:hideMark/>
          </w:tcPr>
          <w:p w14:paraId="05998A73" w14:textId="77777777" w:rsidR="00F40829" w:rsidRDefault="00F40829" w:rsidP="00082E42">
            <w:pPr>
              <w:spacing w:after="0" w:line="240" w:lineRule="auto"/>
              <w:jc w:val="center"/>
              <w:rPr>
                <w:color w:val="000000"/>
              </w:rPr>
            </w:pPr>
            <w:r>
              <w:rPr>
                <w:color w:val="000000"/>
                <w:sz w:val="20"/>
                <w:szCs w:val="20"/>
              </w:rPr>
              <w:t>8</w:t>
            </w:r>
          </w:p>
        </w:tc>
        <w:tc>
          <w:tcPr>
            <w:tcW w:w="1426" w:type="dxa"/>
            <w:tcBorders>
              <w:top w:val="single" w:sz="4" w:space="0" w:color="auto"/>
              <w:left w:val="nil"/>
              <w:bottom w:val="single" w:sz="4" w:space="0" w:color="auto"/>
              <w:right w:val="single" w:sz="4" w:space="0" w:color="auto"/>
            </w:tcBorders>
            <w:noWrap/>
            <w:vAlign w:val="center"/>
            <w:hideMark/>
          </w:tcPr>
          <w:p w14:paraId="6E61196B" w14:textId="77777777" w:rsidR="00F40829" w:rsidRDefault="00F40829" w:rsidP="00082E42">
            <w:pPr>
              <w:spacing w:after="0" w:line="240" w:lineRule="auto"/>
              <w:jc w:val="center"/>
              <w:rPr>
                <w:color w:val="000000"/>
              </w:rPr>
            </w:pPr>
            <w:r>
              <w:rPr>
                <w:color w:val="000000"/>
                <w:sz w:val="20"/>
                <w:szCs w:val="20"/>
              </w:rPr>
              <w:t>651</w:t>
            </w:r>
          </w:p>
        </w:tc>
        <w:tc>
          <w:tcPr>
            <w:tcW w:w="644" w:type="dxa"/>
            <w:tcBorders>
              <w:top w:val="single" w:sz="4" w:space="0" w:color="auto"/>
              <w:left w:val="nil"/>
              <w:bottom w:val="single" w:sz="4" w:space="0" w:color="auto"/>
              <w:right w:val="single" w:sz="4" w:space="0" w:color="auto"/>
            </w:tcBorders>
            <w:noWrap/>
            <w:vAlign w:val="center"/>
            <w:hideMark/>
          </w:tcPr>
          <w:p w14:paraId="1E190E31" w14:textId="77777777" w:rsidR="00F40829" w:rsidRDefault="00F40829" w:rsidP="00082E42">
            <w:pPr>
              <w:spacing w:after="0" w:line="240" w:lineRule="auto"/>
              <w:jc w:val="center"/>
              <w:rPr>
                <w:color w:val="000000"/>
              </w:rPr>
            </w:pPr>
            <w:r>
              <w:rPr>
                <w:color w:val="000000"/>
                <w:sz w:val="20"/>
                <w:szCs w:val="20"/>
              </w:rPr>
              <w:t>6</w:t>
            </w:r>
          </w:p>
        </w:tc>
        <w:tc>
          <w:tcPr>
            <w:tcW w:w="1426" w:type="dxa"/>
            <w:tcBorders>
              <w:top w:val="single" w:sz="4" w:space="0" w:color="auto"/>
              <w:left w:val="nil"/>
              <w:bottom w:val="single" w:sz="4" w:space="0" w:color="auto"/>
              <w:right w:val="single" w:sz="4" w:space="0" w:color="auto"/>
            </w:tcBorders>
            <w:noWrap/>
            <w:vAlign w:val="center"/>
            <w:hideMark/>
          </w:tcPr>
          <w:p w14:paraId="42422C11" w14:textId="77777777" w:rsidR="00F40829" w:rsidRDefault="00F40829" w:rsidP="00082E42">
            <w:pPr>
              <w:spacing w:after="0" w:line="240" w:lineRule="auto"/>
              <w:jc w:val="center"/>
              <w:rPr>
                <w:color w:val="000000"/>
              </w:rPr>
            </w:pPr>
            <w:r>
              <w:rPr>
                <w:color w:val="000000"/>
                <w:sz w:val="20"/>
                <w:szCs w:val="20"/>
              </w:rPr>
              <w:t>1,216</w:t>
            </w:r>
          </w:p>
        </w:tc>
        <w:tc>
          <w:tcPr>
            <w:tcW w:w="644" w:type="dxa"/>
            <w:tcBorders>
              <w:top w:val="single" w:sz="4" w:space="0" w:color="auto"/>
              <w:left w:val="nil"/>
              <w:bottom w:val="single" w:sz="4" w:space="0" w:color="auto"/>
              <w:right w:val="single" w:sz="4" w:space="0" w:color="auto"/>
            </w:tcBorders>
            <w:noWrap/>
            <w:vAlign w:val="center"/>
            <w:hideMark/>
          </w:tcPr>
          <w:p w14:paraId="7FA15FD7" w14:textId="77777777" w:rsidR="00F40829" w:rsidRDefault="00F40829" w:rsidP="00082E42">
            <w:pPr>
              <w:spacing w:after="0" w:line="240" w:lineRule="auto"/>
              <w:jc w:val="center"/>
              <w:rPr>
                <w:color w:val="000000"/>
              </w:rPr>
            </w:pPr>
            <w:r>
              <w:rPr>
                <w:color w:val="000000"/>
                <w:sz w:val="20"/>
                <w:szCs w:val="20"/>
              </w:rPr>
              <w:t>2</w:t>
            </w:r>
          </w:p>
        </w:tc>
        <w:tc>
          <w:tcPr>
            <w:tcW w:w="1426" w:type="dxa"/>
            <w:tcBorders>
              <w:top w:val="single" w:sz="4" w:space="0" w:color="auto"/>
              <w:left w:val="nil"/>
              <w:bottom w:val="single" w:sz="4" w:space="0" w:color="auto"/>
              <w:right w:val="single" w:sz="4" w:space="0" w:color="auto"/>
            </w:tcBorders>
            <w:noWrap/>
            <w:vAlign w:val="center"/>
            <w:hideMark/>
          </w:tcPr>
          <w:p w14:paraId="6CE6A8DF" w14:textId="77777777" w:rsidR="00F40829" w:rsidRDefault="00F40829" w:rsidP="00082E42">
            <w:pPr>
              <w:spacing w:after="0" w:line="240" w:lineRule="auto"/>
              <w:jc w:val="center"/>
              <w:rPr>
                <w:color w:val="000000"/>
              </w:rPr>
            </w:pPr>
            <w:r>
              <w:rPr>
                <w:color w:val="000000"/>
                <w:sz w:val="20"/>
                <w:szCs w:val="20"/>
              </w:rPr>
              <w:t>1,711</w:t>
            </w:r>
          </w:p>
        </w:tc>
        <w:tc>
          <w:tcPr>
            <w:tcW w:w="644" w:type="dxa"/>
            <w:tcBorders>
              <w:top w:val="single" w:sz="4" w:space="0" w:color="auto"/>
              <w:left w:val="nil"/>
              <w:bottom w:val="single" w:sz="4" w:space="0" w:color="auto"/>
              <w:right w:val="single" w:sz="4" w:space="0" w:color="auto"/>
            </w:tcBorders>
            <w:noWrap/>
            <w:vAlign w:val="center"/>
            <w:hideMark/>
          </w:tcPr>
          <w:p w14:paraId="67E97742" w14:textId="77777777" w:rsidR="00F40829" w:rsidRDefault="00F40829" w:rsidP="00082E42">
            <w:pPr>
              <w:spacing w:after="0" w:line="240" w:lineRule="auto"/>
              <w:jc w:val="center"/>
              <w:rPr>
                <w:color w:val="000000"/>
              </w:rPr>
            </w:pPr>
            <w:r>
              <w:rPr>
                <w:color w:val="000000"/>
                <w:sz w:val="20"/>
                <w:szCs w:val="20"/>
              </w:rPr>
              <w:t>2</w:t>
            </w:r>
          </w:p>
        </w:tc>
      </w:tr>
      <w:tr w:rsidR="00F40829" w14:paraId="088C7ED6"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215D407" w14:textId="77777777" w:rsidR="00F40829" w:rsidRDefault="00F40829" w:rsidP="00082E42">
            <w:pPr>
              <w:spacing w:after="0" w:line="240" w:lineRule="auto"/>
              <w:jc w:val="center"/>
              <w:rPr>
                <w:color w:val="000000"/>
                <w:sz w:val="20"/>
                <w:szCs w:val="20"/>
              </w:rPr>
            </w:pPr>
            <w:r>
              <w:rPr>
                <w:color w:val="000000"/>
                <w:sz w:val="20"/>
                <w:szCs w:val="20"/>
              </w:rPr>
              <w:t>192 Kbps</w:t>
            </w:r>
          </w:p>
        </w:tc>
        <w:tc>
          <w:tcPr>
            <w:tcW w:w="1426" w:type="dxa"/>
            <w:tcBorders>
              <w:top w:val="nil"/>
              <w:left w:val="single" w:sz="4" w:space="0" w:color="auto"/>
              <w:bottom w:val="single" w:sz="4" w:space="0" w:color="auto"/>
              <w:right w:val="single" w:sz="4" w:space="0" w:color="auto"/>
            </w:tcBorders>
            <w:noWrap/>
            <w:vAlign w:val="center"/>
            <w:hideMark/>
          </w:tcPr>
          <w:p w14:paraId="6A73C884" w14:textId="77777777" w:rsidR="00F40829" w:rsidRDefault="00F40829" w:rsidP="00082E42">
            <w:pPr>
              <w:spacing w:after="0" w:line="240" w:lineRule="auto"/>
              <w:jc w:val="center"/>
              <w:rPr>
                <w:color w:val="000000"/>
              </w:rPr>
            </w:pPr>
            <w:r>
              <w:rPr>
                <w:color w:val="000000"/>
                <w:sz w:val="20"/>
                <w:szCs w:val="20"/>
              </w:rPr>
              <w:t>466</w:t>
            </w:r>
          </w:p>
        </w:tc>
        <w:tc>
          <w:tcPr>
            <w:tcW w:w="644" w:type="dxa"/>
            <w:tcBorders>
              <w:top w:val="nil"/>
              <w:left w:val="nil"/>
              <w:bottom w:val="single" w:sz="4" w:space="0" w:color="auto"/>
              <w:right w:val="single" w:sz="4" w:space="0" w:color="auto"/>
            </w:tcBorders>
            <w:noWrap/>
            <w:vAlign w:val="center"/>
            <w:hideMark/>
          </w:tcPr>
          <w:p w14:paraId="76E054BB" w14:textId="77777777" w:rsidR="00F40829" w:rsidRDefault="00F40829" w:rsidP="00082E4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171F6F8A" w14:textId="77777777" w:rsidR="00F40829" w:rsidRDefault="00F40829" w:rsidP="00082E42">
            <w:pPr>
              <w:spacing w:after="0" w:line="240" w:lineRule="auto"/>
              <w:jc w:val="center"/>
              <w:rPr>
                <w:color w:val="000000"/>
              </w:rPr>
            </w:pPr>
            <w:r>
              <w:rPr>
                <w:color w:val="000000"/>
                <w:sz w:val="20"/>
                <w:szCs w:val="20"/>
              </w:rPr>
              <w:t>975</w:t>
            </w:r>
          </w:p>
        </w:tc>
        <w:tc>
          <w:tcPr>
            <w:tcW w:w="644" w:type="dxa"/>
            <w:tcBorders>
              <w:top w:val="nil"/>
              <w:left w:val="nil"/>
              <w:bottom w:val="single" w:sz="4" w:space="0" w:color="auto"/>
              <w:right w:val="single" w:sz="4" w:space="0" w:color="auto"/>
            </w:tcBorders>
            <w:noWrap/>
            <w:vAlign w:val="center"/>
            <w:hideMark/>
          </w:tcPr>
          <w:p w14:paraId="2C06C04D" w14:textId="77777777" w:rsidR="00F40829" w:rsidRDefault="00F40829" w:rsidP="00082E42">
            <w:pPr>
              <w:spacing w:after="0" w:line="240" w:lineRule="auto"/>
              <w:jc w:val="center"/>
              <w:rPr>
                <w:color w:val="000000"/>
              </w:rPr>
            </w:pPr>
            <w:r>
              <w:rPr>
                <w:color w:val="000000"/>
                <w:sz w:val="20"/>
                <w:szCs w:val="20"/>
              </w:rPr>
              <w:t>8</w:t>
            </w:r>
          </w:p>
        </w:tc>
        <w:tc>
          <w:tcPr>
            <w:tcW w:w="1426" w:type="dxa"/>
            <w:tcBorders>
              <w:top w:val="nil"/>
              <w:left w:val="nil"/>
              <w:bottom w:val="single" w:sz="4" w:space="0" w:color="auto"/>
              <w:right w:val="single" w:sz="4" w:space="0" w:color="auto"/>
            </w:tcBorders>
            <w:noWrap/>
            <w:vAlign w:val="center"/>
            <w:hideMark/>
          </w:tcPr>
          <w:p w14:paraId="1A0C022C" w14:textId="77777777" w:rsidR="00F40829" w:rsidRDefault="00F40829" w:rsidP="00082E42">
            <w:pPr>
              <w:spacing w:after="0" w:line="240" w:lineRule="auto"/>
              <w:jc w:val="center"/>
              <w:rPr>
                <w:color w:val="000000"/>
              </w:rPr>
            </w:pPr>
            <w:r>
              <w:rPr>
                <w:color w:val="000000"/>
                <w:sz w:val="20"/>
                <w:szCs w:val="20"/>
              </w:rPr>
              <w:t>1,810</w:t>
            </w:r>
          </w:p>
        </w:tc>
        <w:tc>
          <w:tcPr>
            <w:tcW w:w="644" w:type="dxa"/>
            <w:tcBorders>
              <w:top w:val="nil"/>
              <w:left w:val="nil"/>
              <w:bottom w:val="single" w:sz="4" w:space="0" w:color="auto"/>
              <w:right w:val="single" w:sz="4" w:space="0" w:color="auto"/>
            </w:tcBorders>
            <w:noWrap/>
            <w:vAlign w:val="center"/>
            <w:hideMark/>
          </w:tcPr>
          <w:p w14:paraId="59BC0E4D" w14:textId="77777777" w:rsidR="00F40829" w:rsidRDefault="00F40829" w:rsidP="00082E42">
            <w:pPr>
              <w:spacing w:after="0" w:line="240" w:lineRule="auto"/>
              <w:jc w:val="center"/>
              <w:rPr>
                <w:color w:val="000000"/>
              </w:rPr>
            </w:pPr>
            <w:r>
              <w:rPr>
                <w:color w:val="000000"/>
                <w:sz w:val="20"/>
                <w:szCs w:val="20"/>
              </w:rPr>
              <w:t>3</w:t>
            </w:r>
          </w:p>
        </w:tc>
        <w:tc>
          <w:tcPr>
            <w:tcW w:w="1426" w:type="dxa"/>
            <w:tcBorders>
              <w:top w:val="nil"/>
              <w:left w:val="nil"/>
              <w:bottom w:val="single" w:sz="4" w:space="0" w:color="auto"/>
              <w:right w:val="single" w:sz="4" w:space="0" w:color="auto"/>
            </w:tcBorders>
            <w:noWrap/>
            <w:vAlign w:val="center"/>
            <w:hideMark/>
          </w:tcPr>
          <w:p w14:paraId="1E7D8248" w14:textId="77777777" w:rsidR="00F40829" w:rsidRDefault="00F40829" w:rsidP="00082E42">
            <w:pPr>
              <w:spacing w:after="0" w:line="240" w:lineRule="auto"/>
              <w:jc w:val="center"/>
              <w:rPr>
                <w:color w:val="000000"/>
              </w:rPr>
            </w:pPr>
            <w:r>
              <w:rPr>
                <w:color w:val="000000"/>
                <w:sz w:val="20"/>
                <w:szCs w:val="20"/>
              </w:rPr>
              <w:t>2,573</w:t>
            </w:r>
          </w:p>
        </w:tc>
        <w:tc>
          <w:tcPr>
            <w:tcW w:w="644" w:type="dxa"/>
            <w:tcBorders>
              <w:top w:val="nil"/>
              <w:left w:val="nil"/>
              <w:bottom w:val="single" w:sz="4" w:space="0" w:color="auto"/>
              <w:right w:val="single" w:sz="4" w:space="0" w:color="auto"/>
            </w:tcBorders>
            <w:noWrap/>
            <w:vAlign w:val="center"/>
            <w:hideMark/>
          </w:tcPr>
          <w:p w14:paraId="4FFBC39F" w14:textId="77777777" w:rsidR="00F40829" w:rsidRDefault="00F40829" w:rsidP="00082E42">
            <w:pPr>
              <w:spacing w:after="0" w:line="240" w:lineRule="auto"/>
              <w:jc w:val="center"/>
              <w:rPr>
                <w:color w:val="000000"/>
              </w:rPr>
            </w:pPr>
            <w:r>
              <w:rPr>
                <w:color w:val="000000"/>
                <w:sz w:val="20"/>
                <w:szCs w:val="20"/>
              </w:rPr>
              <w:t>2</w:t>
            </w:r>
          </w:p>
        </w:tc>
      </w:tr>
      <w:tr w:rsidR="00F40829" w14:paraId="510F3E19"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0EA8394" w14:textId="77777777" w:rsidR="00F40829" w:rsidRDefault="00F40829" w:rsidP="00082E42">
            <w:pPr>
              <w:spacing w:after="0" w:line="240" w:lineRule="auto"/>
              <w:jc w:val="center"/>
              <w:rPr>
                <w:color w:val="000000"/>
                <w:sz w:val="20"/>
                <w:szCs w:val="20"/>
              </w:rPr>
            </w:pPr>
            <w:r>
              <w:rPr>
                <w:color w:val="000000"/>
                <w:sz w:val="20"/>
                <w:szCs w:val="20"/>
              </w:rPr>
              <w:t>256 Kbps</w:t>
            </w:r>
          </w:p>
        </w:tc>
        <w:tc>
          <w:tcPr>
            <w:tcW w:w="1426" w:type="dxa"/>
            <w:tcBorders>
              <w:top w:val="nil"/>
              <w:left w:val="single" w:sz="4" w:space="0" w:color="auto"/>
              <w:bottom w:val="single" w:sz="4" w:space="0" w:color="auto"/>
              <w:right w:val="single" w:sz="4" w:space="0" w:color="auto"/>
            </w:tcBorders>
            <w:noWrap/>
            <w:vAlign w:val="center"/>
            <w:hideMark/>
          </w:tcPr>
          <w:p w14:paraId="0FC68236" w14:textId="77777777" w:rsidR="00F40829" w:rsidRDefault="00F40829" w:rsidP="00082E42">
            <w:pPr>
              <w:spacing w:after="0" w:line="240" w:lineRule="auto"/>
              <w:jc w:val="center"/>
              <w:rPr>
                <w:color w:val="000000"/>
              </w:rPr>
            </w:pPr>
            <w:r>
              <w:rPr>
                <w:color w:val="000000"/>
                <w:sz w:val="20"/>
                <w:szCs w:val="20"/>
              </w:rPr>
              <w:t>671</w:t>
            </w:r>
          </w:p>
        </w:tc>
        <w:tc>
          <w:tcPr>
            <w:tcW w:w="644" w:type="dxa"/>
            <w:tcBorders>
              <w:top w:val="nil"/>
              <w:left w:val="nil"/>
              <w:bottom w:val="single" w:sz="4" w:space="0" w:color="auto"/>
              <w:right w:val="single" w:sz="4" w:space="0" w:color="auto"/>
            </w:tcBorders>
            <w:noWrap/>
            <w:vAlign w:val="center"/>
            <w:hideMark/>
          </w:tcPr>
          <w:p w14:paraId="4D7E02FF" w14:textId="77777777" w:rsidR="00F40829" w:rsidRDefault="00F40829" w:rsidP="00082E42">
            <w:pPr>
              <w:spacing w:after="0" w:line="240" w:lineRule="auto"/>
              <w:jc w:val="center"/>
              <w:rPr>
                <w:color w:val="000000"/>
              </w:rPr>
            </w:pPr>
            <w:r>
              <w:rPr>
                <w:color w:val="000000"/>
                <w:sz w:val="20"/>
                <w:szCs w:val="20"/>
              </w:rPr>
              <w:t>16</w:t>
            </w:r>
          </w:p>
        </w:tc>
        <w:tc>
          <w:tcPr>
            <w:tcW w:w="1426" w:type="dxa"/>
            <w:tcBorders>
              <w:top w:val="nil"/>
              <w:left w:val="nil"/>
              <w:bottom w:val="single" w:sz="4" w:space="0" w:color="auto"/>
              <w:right w:val="single" w:sz="4" w:space="0" w:color="auto"/>
            </w:tcBorders>
            <w:noWrap/>
            <w:vAlign w:val="center"/>
            <w:hideMark/>
          </w:tcPr>
          <w:p w14:paraId="7645BF02" w14:textId="77777777" w:rsidR="00F40829" w:rsidRDefault="00F40829" w:rsidP="00082E42">
            <w:pPr>
              <w:spacing w:after="0" w:line="240" w:lineRule="auto"/>
              <w:jc w:val="center"/>
              <w:rPr>
                <w:color w:val="000000"/>
              </w:rPr>
            </w:pPr>
            <w:r>
              <w:rPr>
                <w:color w:val="000000"/>
                <w:sz w:val="20"/>
                <w:szCs w:val="20"/>
              </w:rPr>
              <w:t>1,405</w:t>
            </w:r>
          </w:p>
        </w:tc>
        <w:tc>
          <w:tcPr>
            <w:tcW w:w="644" w:type="dxa"/>
            <w:tcBorders>
              <w:top w:val="nil"/>
              <w:left w:val="nil"/>
              <w:bottom w:val="single" w:sz="4" w:space="0" w:color="auto"/>
              <w:right w:val="single" w:sz="4" w:space="0" w:color="auto"/>
            </w:tcBorders>
            <w:noWrap/>
            <w:vAlign w:val="center"/>
            <w:hideMark/>
          </w:tcPr>
          <w:p w14:paraId="6CBDAFC7" w14:textId="77777777" w:rsidR="00F40829" w:rsidRDefault="00F40829" w:rsidP="00082E4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440D4F77" w14:textId="77777777" w:rsidR="00F40829" w:rsidRDefault="00F40829" w:rsidP="00082E42">
            <w:pPr>
              <w:spacing w:after="0" w:line="240" w:lineRule="auto"/>
              <w:jc w:val="center"/>
              <w:rPr>
                <w:color w:val="000000"/>
              </w:rPr>
            </w:pPr>
            <w:r>
              <w:rPr>
                <w:color w:val="000000"/>
                <w:sz w:val="20"/>
                <w:szCs w:val="20"/>
              </w:rPr>
              <w:t>2,602</w:t>
            </w:r>
          </w:p>
        </w:tc>
        <w:tc>
          <w:tcPr>
            <w:tcW w:w="644" w:type="dxa"/>
            <w:tcBorders>
              <w:top w:val="nil"/>
              <w:left w:val="nil"/>
              <w:bottom w:val="single" w:sz="4" w:space="0" w:color="auto"/>
              <w:right w:val="single" w:sz="4" w:space="0" w:color="auto"/>
            </w:tcBorders>
            <w:noWrap/>
            <w:vAlign w:val="center"/>
            <w:hideMark/>
          </w:tcPr>
          <w:p w14:paraId="4DAE70E8" w14:textId="77777777" w:rsidR="00F40829" w:rsidRDefault="00F40829" w:rsidP="00082E4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382E449B" w14:textId="77777777" w:rsidR="00F40829" w:rsidRDefault="00F40829" w:rsidP="00082E42">
            <w:pPr>
              <w:spacing w:after="0" w:line="240" w:lineRule="auto"/>
              <w:jc w:val="center"/>
              <w:rPr>
                <w:color w:val="000000"/>
              </w:rPr>
            </w:pPr>
            <w:r>
              <w:rPr>
                <w:color w:val="000000"/>
                <w:sz w:val="20"/>
                <w:szCs w:val="20"/>
              </w:rPr>
              <w:t>3,714</w:t>
            </w:r>
          </w:p>
        </w:tc>
        <w:tc>
          <w:tcPr>
            <w:tcW w:w="644" w:type="dxa"/>
            <w:tcBorders>
              <w:top w:val="nil"/>
              <w:left w:val="nil"/>
              <w:bottom w:val="single" w:sz="4" w:space="0" w:color="auto"/>
              <w:right w:val="single" w:sz="4" w:space="0" w:color="auto"/>
            </w:tcBorders>
            <w:noWrap/>
            <w:vAlign w:val="center"/>
            <w:hideMark/>
          </w:tcPr>
          <w:p w14:paraId="620ABD5B" w14:textId="77777777" w:rsidR="00F40829" w:rsidRDefault="00F40829" w:rsidP="00082E42">
            <w:pPr>
              <w:spacing w:after="0" w:line="240" w:lineRule="auto"/>
              <w:jc w:val="center"/>
              <w:rPr>
                <w:color w:val="000000"/>
              </w:rPr>
            </w:pPr>
            <w:r>
              <w:rPr>
                <w:color w:val="000000"/>
                <w:sz w:val="20"/>
                <w:szCs w:val="20"/>
              </w:rPr>
              <w:t>3</w:t>
            </w:r>
          </w:p>
        </w:tc>
      </w:tr>
      <w:tr w:rsidR="00F40829" w14:paraId="1FDC6C8B"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50CE3074" w14:textId="77777777" w:rsidR="00F40829" w:rsidRDefault="00F40829" w:rsidP="00082E42">
            <w:pPr>
              <w:spacing w:after="0" w:line="240" w:lineRule="auto"/>
              <w:jc w:val="center"/>
              <w:rPr>
                <w:color w:val="000000"/>
                <w:sz w:val="20"/>
                <w:szCs w:val="20"/>
              </w:rPr>
            </w:pPr>
            <w:r>
              <w:rPr>
                <w:color w:val="000000"/>
                <w:sz w:val="20"/>
                <w:szCs w:val="20"/>
              </w:rPr>
              <w:lastRenderedPageBreak/>
              <w:t>384 Kbps</w:t>
            </w:r>
          </w:p>
        </w:tc>
        <w:tc>
          <w:tcPr>
            <w:tcW w:w="1426" w:type="dxa"/>
            <w:tcBorders>
              <w:top w:val="nil"/>
              <w:left w:val="single" w:sz="4" w:space="0" w:color="auto"/>
              <w:bottom w:val="single" w:sz="4" w:space="0" w:color="auto"/>
              <w:right w:val="single" w:sz="4" w:space="0" w:color="auto"/>
            </w:tcBorders>
            <w:noWrap/>
            <w:vAlign w:val="center"/>
            <w:hideMark/>
          </w:tcPr>
          <w:p w14:paraId="1125B726" w14:textId="77777777" w:rsidR="00F40829" w:rsidRDefault="00F40829" w:rsidP="00082E42">
            <w:pPr>
              <w:spacing w:after="0" w:line="240" w:lineRule="auto"/>
              <w:jc w:val="center"/>
              <w:rPr>
                <w:color w:val="000000"/>
              </w:rPr>
            </w:pPr>
            <w:r>
              <w:rPr>
                <w:color w:val="000000"/>
                <w:sz w:val="20"/>
                <w:szCs w:val="20"/>
              </w:rPr>
              <w:t>1,080</w:t>
            </w:r>
          </w:p>
        </w:tc>
        <w:tc>
          <w:tcPr>
            <w:tcW w:w="644" w:type="dxa"/>
            <w:tcBorders>
              <w:top w:val="nil"/>
              <w:left w:val="nil"/>
              <w:bottom w:val="single" w:sz="4" w:space="0" w:color="auto"/>
              <w:right w:val="single" w:sz="4" w:space="0" w:color="auto"/>
            </w:tcBorders>
            <w:noWrap/>
            <w:vAlign w:val="center"/>
            <w:hideMark/>
          </w:tcPr>
          <w:p w14:paraId="6EEFDA95" w14:textId="77777777" w:rsidR="00F40829" w:rsidRDefault="00F40829" w:rsidP="00082E4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02A185A9" w14:textId="77777777" w:rsidR="00F40829" w:rsidRDefault="00F40829" w:rsidP="00082E42">
            <w:pPr>
              <w:spacing w:after="0" w:line="240" w:lineRule="auto"/>
              <w:jc w:val="center"/>
              <w:rPr>
                <w:color w:val="000000"/>
              </w:rPr>
            </w:pPr>
            <w:r>
              <w:rPr>
                <w:color w:val="000000"/>
                <w:sz w:val="20"/>
                <w:szCs w:val="20"/>
              </w:rPr>
              <w:t>2,265</w:t>
            </w:r>
          </w:p>
        </w:tc>
        <w:tc>
          <w:tcPr>
            <w:tcW w:w="644" w:type="dxa"/>
            <w:tcBorders>
              <w:top w:val="nil"/>
              <w:left w:val="nil"/>
              <w:bottom w:val="single" w:sz="4" w:space="0" w:color="auto"/>
              <w:right w:val="single" w:sz="4" w:space="0" w:color="auto"/>
            </w:tcBorders>
            <w:noWrap/>
            <w:vAlign w:val="center"/>
            <w:hideMark/>
          </w:tcPr>
          <w:p w14:paraId="09915DDE" w14:textId="77777777" w:rsidR="00F40829" w:rsidRDefault="00F40829" w:rsidP="00082E42">
            <w:pPr>
              <w:spacing w:after="0" w:line="240" w:lineRule="auto"/>
              <w:jc w:val="center"/>
              <w:rPr>
                <w:color w:val="000000"/>
              </w:rPr>
            </w:pPr>
            <w:r>
              <w:rPr>
                <w:color w:val="000000"/>
                <w:sz w:val="20"/>
                <w:szCs w:val="20"/>
              </w:rPr>
              <w:t>19</w:t>
            </w:r>
          </w:p>
        </w:tc>
        <w:tc>
          <w:tcPr>
            <w:tcW w:w="1426" w:type="dxa"/>
            <w:tcBorders>
              <w:top w:val="nil"/>
              <w:left w:val="nil"/>
              <w:bottom w:val="single" w:sz="4" w:space="0" w:color="auto"/>
              <w:right w:val="single" w:sz="4" w:space="0" w:color="auto"/>
            </w:tcBorders>
            <w:noWrap/>
            <w:vAlign w:val="center"/>
            <w:hideMark/>
          </w:tcPr>
          <w:p w14:paraId="28CACD57" w14:textId="77777777" w:rsidR="00F40829" w:rsidRDefault="00F40829" w:rsidP="00082E42">
            <w:pPr>
              <w:spacing w:after="0" w:line="240" w:lineRule="auto"/>
              <w:jc w:val="center"/>
              <w:rPr>
                <w:color w:val="000000"/>
              </w:rPr>
            </w:pPr>
            <w:r>
              <w:rPr>
                <w:color w:val="000000"/>
                <w:sz w:val="20"/>
                <w:szCs w:val="20"/>
              </w:rPr>
              <w:t>4,187</w:t>
            </w:r>
          </w:p>
        </w:tc>
        <w:tc>
          <w:tcPr>
            <w:tcW w:w="644" w:type="dxa"/>
            <w:tcBorders>
              <w:top w:val="nil"/>
              <w:left w:val="nil"/>
              <w:bottom w:val="single" w:sz="4" w:space="0" w:color="auto"/>
              <w:right w:val="single" w:sz="4" w:space="0" w:color="auto"/>
            </w:tcBorders>
            <w:noWrap/>
            <w:vAlign w:val="center"/>
            <w:hideMark/>
          </w:tcPr>
          <w:p w14:paraId="07345C37" w14:textId="77777777" w:rsidR="00F40829" w:rsidRDefault="00F40829" w:rsidP="00082E42">
            <w:pPr>
              <w:spacing w:after="0" w:line="240" w:lineRule="auto"/>
              <w:jc w:val="center"/>
              <w:rPr>
                <w:color w:val="000000"/>
              </w:rPr>
            </w:pPr>
            <w:r>
              <w:rPr>
                <w:color w:val="000000"/>
                <w:sz w:val="20"/>
                <w:szCs w:val="20"/>
              </w:rPr>
              <w:t>7</w:t>
            </w:r>
          </w:p>
        </w:tc>
        <w:tc>
          <w:tcPr>
            <w:tcW w:w="1426" w:type="dxa"/>
            <w:tcBorders>
              <w:top w:val="nil"/>
              <w:left w:val="nil"/>
              <w:bottom w:val="single" w:sz="4" w:space="0" w:color="auto"/>
              <w:right w:val="single" w:sz="4" w:space="0" w:color="auto"/>
            </w:tcBorders>
            <w:noWrap/>
            <w:vAlign w:val="center"/>
            <w:hideMark/>
          </w:tcPr>
          <w:p w14:paraId="7EC2577F" w14:textId="77777777" w:rsidR="00F40829" w:rsidRDefault="00F40829" w:rsidP="00082E42">
            <w:pPr>
              <w:spacing w:after="0" w:line="240" w:lineRule="auto"/>
              <w:jc w:val="center"/>
              <w:rPr>
                <w:color w:val="000000"/>
              </w:rPr>
            </w:pPr>
            <w:r>
              <w:rPr>
                <w:color w:val="000000"/>
                <w:sz w:val="20"/>
                <w:szCs w:val="20"/>
              </w:rPr>
              <w:t>5,997</w:t>
            </w:r>
          </w:p>
        </w:tc>
        <w:tc>
          <w:tcPr>
            <w:tcW w:w="644" w:type="dxa"/>
            <w:tcBorders>
              <w:top w:val="nil"/>
              <w:left w:val="nil"/>
              <w:bottom w:val="single" w:sz="4" w:space="0" w:color="auto"/>
              <w:right w:val="single" w:sz="4" w:space="0" w:color="auto"/>
            </w:tcBorders>
            <w:noWrap/>
            <w:vAlign w:val="center"/>
            <w:hideMark/>
          </w:tcPr>
          <w:p w14:paraId="00A39D76" w14:textId="77777777" w:rsidR="00F40829" w:rsidRDefault="00F40829" w:rsidP="00082E42">
            <w:pPr>
              <w:spacing w:after="0" w:line="240" w:lineRule="auto"/>
              <w:jc w:val="center"/>
              <w:rPr>
                <w:color w:val="000000"/>
              </w:rPr>
            </w:pPr>
            <w:r>
              <w:rPr>
                <w:color w:val="000000"/>
                <w:sz w:val="20"/>
                <w:szCs w:val="20"/>
              </w:rPr>
              <w:t>5</w:t>
            </w:r>
          </w:p>
        </w:tc>
      </w:tr>
      <w:tr w:rsidR="00F40829" w14:paraId="283E5BA5"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663CDE92" w14:textId="77777777" w:rsidR="00F40829" w:rsidRDefault="00F40829" w:rsidP="00082E42">
            <w:pPr>
              <w:spacing w:after="0" w:line="240" w:lineRule="auto"/>
              <w:jc w:val="center"/>
              <w:rPr>
                <w:color w:val="000000"/>
                <w:sz w:val="20"/>
                <w:szCs w:val="20"/>
              </w:rPr>
            </w:pPr>
            <w:r>
              <w:rPr>
                <w:color w:val="000000"/>
                <w:sz w:val="20"/>
                <w:szCs w:val="20"/>
              </w:rPr>
              <w:t>512 Kbps</w:t>
            </w:r>
          </w:p>
        </w:tc>
        <w:tc>
          <w:tcPr>
            <w:tcW w:w="1426" w:type="dxa"/>
            <w:tcBorders>
              <w:top w:val="nil"/>
              <w:left w:val="single" w:sz="4" w:space="0" w:color="auto"/>
              <w:bottom w:val="single" w:sz="4" w:space="0" w:color="auto"/>
              <w:right w:val="single" w:sz="4" w:space="0" w:color="auto"/>
            </w:tcBorders>
            <w:noWrap/>
            <w:vAlign w:val="center"/>
            <w:hideMark/>
          </w:tcPr>
          <w:p w14:paraId="483376B8" w14:textId="77777777" w:rsidR="00F40829" w:rsidRDefault="00F40829" w:rsidP="00082E42">
            <w:pPr>
              <w:spacing w:after="0" w:line="240" w:lineRule="auto"/>
              <w:jc w:val="center"/>
              <w:rPr>
                <w:color w:val="000000"/>
              </w:rPr>
            </w:pPr>
            <w:r>
              <w:rPr>
                <w:color w:val="000000"/>
                <w:sz w:val="20"/>
                <w:szCs w:val="20"/>
              </w:rPr>
              <w:t>1,489</w:t>
            </w:r>
          </w:p>
        </w:tc>
        <w:tc>
          <w:tcPr>
            <w:tcW w:w="644" w:type="dxa"/>
            <w:tcBorders>
              <w:top w:val="nil"/>
              <w:left w:val="nil"/>
              <w:bottom w:val="single" w:sz="4" w:space="0" w:color="auto"/>
              <w:right w:val="single" w:sz="4" w:space="0" w:color="auto"/>
            </w:tcBorders>
            <w:noWrap/>
            <w:vAlign w:val="center"/>
            <w:hideMark/>
          </w:tcPr>
          <w:p w14:paraId="795E53BF" w14:textId="77777777" w:rsidR="00F40829" w:rsidRDefault="00F40829" w:rsidP="00082E42">
            <w:pPr>
              <w:spacing w:after="0" w:line="240" w:lineRule="auto"/>
              <w:jc w:val="center"/>
              <w:rPr>
                <w:color w:val="000000"/>
              </w:rPr>
            </w:pPr>
            <w:r>
              <w:rPr>
                <w:color w:val="000000"/>
                <w:sz w:val="20"/>
                <w:szCs w:val="20"/>
              </w:rPr>
              <w:t>34</w:t>
            </w:r>
          </w:p>
        </w:tc>
        <w:tc>
          <w:tcPr>
            <w:tcW w:w="1426" w:type="dxa"/>
            <w:tcBorders>
              <w:top w:val="nil"/>
              <w:left w:val="nil"/>
              <w:bottom w:val="single" w:sz="4" w:space="0" w:color="auto"/>
              <w:right w:val="single" w:sz="4" w:space="0" w:color="auto"/>
            </w:tcBorders>
            <w:noWrap/>
            <w:vAlign w:val="center"/>
            <w:hideMark/>
          </w:tcPr>
          <w:p w14:paraId="32BFBD99" w14:textId="77777777" w:rsidR="00F40829" w:rsidRDefault="00F40829" w:rsidP="00082E42">
            <w:pPr>
              <w:spacing w:after="0" w:line="240" w:lineRule="auto"/>
              <w:jc w:val="center"/>
              <w:rPr>
                <w:color w:val="000000"/>
              </w:rPr>
            </w:pPr>
            <w:r>
              <w:rPr>
                <w:color w:val="000000"/>
                <w:sz w:val="20"/>
                <w:szCs w:val="20"/>
              </w:rPr>
              <w:t>3,124</w:t>
            </w:r>
          </w:p>
        </w:tc>
        <w:tc>
          <w:tcPr>
            <w:tcW w:w="644" w:type="dxa"/>
            <w:tcBorders>
              <w:top w:val="nil"/>
              <w:left w:val="nil"/>
              <w:bottom w:val="single" w:sz="4" w:space="0" w:color="auto"/>
              <w:right w:val="single" w:sz="4" w:space="0" w:color="auto"/>
            </w:tcBorders>
            <w:noWrap/>
            <w:vAlign w:val="center"/>
            <w:hideMark/>
          </w:tcPr>
          <w:p w14:paraId="00D97020" w14:textId="77777777" w:rsidR="00F40829" w:rsidRDefault="00F40829" w:rsidP="00082E4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30AF316D" w14:textId="77777777" w:rsidR="00F40829" w:rsidRDefault="00F40829" w:rsidP="00082E42">
            <w:pPr>
              <w:spacing w:after="0" w:line="240" w:lineRule="auto"/>
              <w:jc w:val="center"/>
              <w:rPr>
                <w:color w:val="000000"/>
              </w:rPr>
            </w:pPr>
            <w:r>
              <w:rPr>
                <w:color w:val="000000"/>
                <w:sz w:val="20"/>
                <w:szCs w:val="20"/>
              </w:rPr>
              <w:t>5,771</w:t>
            </w:r>
          </w:p>
        </w:tc>
        <w:tc>
          <w:tcPr>
            <w:tcW w:w="644" w:type="dxa"/>
            <w:tcBorders>
              <w:top w:val="nil"/>
              <w:left w:val="nil"/>
              <w:bottom w:val="single" w:sz="4" w:space="0" w:color="auto"/>
              <w:right w:val="single" w:sz="4" w:space="0" w:color="auto"/>
            </w:tcBorders>
            <w:noWrap/>
            <w:vAlign w:val="center"/>
            <w:hideMark/>
          </w:tcPr>
          <w:p w14:paraId="4C07E61C" w14:textId="77777777" w:rsidR="00F40829" w:rsidRDefault="00F40829" w:rsidP="00082E42">
            <w:pPr>
              <w:spacing w:after="0" w:line="240" w:lineRule="auto"/>
              <w:jc w:val="center"/>
              <w:rPr>
                <w:color w:val="000000"/>
              </w:rPr>
            </w:pPr>
            <w:r>
              <w:rPr>
                <w:color w:val="000000"/>
                <w:sz w:val="20"/>
                <w:szCs w:val="20"/>
              </w:rPr>
              <w:t>10</w:t>
            </w:r>
          </w:p>
        </w:tc>
        <w:tc>
          <w:tcPr>
            <w:tcW w:w="1426" w:type="dxa"/>
            <w:tcBorders>
              <w:top w:val="nil"/>
              <w:left w:val="nil"/>
              <w:bottom w:val="single" w:sz="4" w:space="0" w:color="auto"/>
              <w:right w:val="single" w:sz="4" w:space="0" w:color="auto"/>
            </w:tcBorders>
            <w:noWrap/>
            <w:vAlign w:val="center"/>
            <w:hideMark/>
          </w:tcPr>
          <w:p w14:paraId="66139866" w14:textId="77777777" w:rsidR="00F40829" w:rsidRDefault="00F40829" w:rsidP="00082E42">
            <w:pPr>
              <w:spacing w:after="0" w:line="240" w:lineRule="auto"/>
              <w:jc w:val="center"/>
              <w:rPr>
                <w:color w:val="000000"/>
              </w:rPr>
            </w:pPr>
            <w:r>
              <w:rPr>
                <w:color w:val="000000"/>
                <w:sz w:val="20"/>
                <w:szCs w:val="20"/>
              </w:rPr>
              <w:t>8,279</w:t>
            </w:r>
          </w:p>
        </w:tc>
        <w:tc>
          <w:tcPr>
            <w:tcW w:w="644" w:type="dxa"/>
            <w:tcBorders>
              <w:top w:val="nil"/>
              <w:left w:val="nil"/>
              <w:bottom w:val="single" w:sz="4" w:space="0" w:color="auto"/>
              <w:right w:val="single" w:sz="4" w:space="0" w:color="auto"/>
            </w:tcBorders>
            <w:noWrap/>
            <w:vAlign w:val="center"/>
            <w:hideMark/>
          </w:tcPr>
          <w:p w14:paraId="18CA6982" w14:textId="77777777" w:rsidR="00F40829" w:rsidRDefault="00F40829" w:rsidP="00082E42">
            <w:pPr>
              <w:spacing w:after="0" w:line="240" w:lineRule="auto"/>
              <w:jc w:val="center"/>
              <w:rPr>
                <w:color w:val="000000"/>
              </w:rPr>
            </w:pPr>
            <w:r>
              <w:rPr>
                <w:color w:val="000000"/>
                <w:sz w:val="20"/>
                <w:szCs w:val="20"/>
              </w:rPr>
              <w:t>7</w:t>
            </w:r>
          </w:p>
        </w:tc>
      </w:tr>
      <w:tr w:rsidR="00F40829" w14:paraId="737ADA9B"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7B4EA45A" w14:textId="77777777" w:rsidR="00F40829" w:rsidRDefault="00F40829" w:rsidP="00082E42">
            <w:pPr>
              <w:spacing w:after="0" w:line="240" w:lineRule="auto"/>
              <w:jc w:val="center"/>
              <w:rPr>
                <w:color w:val="000000"/>
                <w:sz w:val="20"/>
                <w:szCs w:val="20"/>
              </w:rPr>
            </w:pPr>
            <w:r>
              <w:rPr>
                <w:color w:val="000000"/>
                <w:sz w:val="20"/>
                <w:szCs w:val="20"/>
              </w:rPr>
              <w:t>768 Kbps</w:t>
            </w:r>
          </w:p>
        </w:tc>
        <w:tc>
          <w:tcPr>
            <w:tcW w:w="1426" w:type="dxa"/>
            <w:tcBorders>
              <w:top w:val="nil"/>
              <w:left w:val="single" w:sz="4" w:space="0" w:color="auto"/>
              <w:bottom w:val="single" w:sz="4" w:space="0" w:color="auto"/>
              <w:right w:val="single" w:sz="4" w:space="0" w:color="auto"/>
            </w:tcBorders>
            <w:noWrap/>
            <w:vAlign w:val="center"/>
            <w:hideMark/>
          </w:tcPr>
          <w:p w14:paraId="1304019E" w14:textId="77777777" w:rsidR="00F40829" w:rsidRDefault="00F40829" w:rsidP="00082E42">
            <w:pPr>
              <w:spacing w:after="0" w:line="240" w:lineRule="auto"/>
              <w:jc w:val="center"/>
              <w:rPr>
                <w:color w:val="000000"/>
              </w:rPr>
            </w:pPr>
            <w:r>
              <w:rPr>
                <w:color w:val="000000"/>
                <w:sz w:val="20"/>
                <w:szCs w:val="20"/>
              </w:rPr>
              <w:t>1,898</w:t>
            </w:r>
          </w:p>
        </w:tc>
        <w:tc>
          <w:tcPr>
            <w:tcW w:w="644" w:type="dxa"/>
            <w:tcBorders>
              <w:top w:val="nil"/>
              <w:left w:val="nil"/>
              <w:bottom w:val="single" w:sz="4" w:space="0" w:color="auto"/>
              <w:right w:val="single" w:sz="4" w:space="0" w:color="auto"/>
            </w:tcBorders>
            <w:noWrap/>
            <w:vAlign w:val="center"/>
            <w:hideMark/>
          </w:tcPr>
          <w:p w14:paraId="1BBEB3B0" w14:textId="77777777" w:rsidR="00F40829" w:rsidRDefault="00F40829" w:rsidP="00082E42">
            <w:pPr>
              <w:spacing w:after="0" w:line="240" w:lineRule="auto"/>
              <w:jc w:val="center"/>
              <w:rPr>
                <w:color w:val="000000"/>
              </w:rPr>
            </w:pPr>
            <w:r>
              <w:rPr>
                <w:color w:val="000000"/>
                <w:sz w:val="20"/>
                <w:szCs w:val="20"/>
              </w:rPr>
              <w:t>43</w:t>
            </w:r>
          </w:p>
        </w:tc>
        <w:tc>
          <w:tcPr>
            <w:tcW w:w="1426" w:type="dxa"/>
            <w:tcBorders>
              <w:top w:val="nil"/>
              <w:left w:val="nil"/>
              <w:bottom w:val="single" w:sz="4" w:space="0" w:color="auto"/>
              <w:right w:val="single" w:sz="4" w:space="0" w:color="auto"/>
            </w:tcBorders>
            <w:noWrap/>
            <w:vAlign w:val="center"/>
            <w:hideMark/>
          </w:tcPr>
          <w:p w14:paraId="7E001DA2" w14:textId="77777777" w:rsidR="00F40829" w:rsidRDefault="00F40829" w:rsidP="00082E42">
            <w:pPr>
              <w:spacing w:after="0" w:line="240" w:lineRule="auto"/>
              <w:jc w:val="center"/>
              <w:rPr>
                <w:color w:val="000000"/>
              </w:rPr>
            </w:pPr>
            <w:r>
              <w:rPr>
                <w:color w:val="000000"/>
                <w:sz w:val="20"/>
                <w:szCs w:val="20"/>
              </w:rPr>
              <w:t>3,984</w:t>
            </w:r>
          </w:p>
        </w:tc>
        <w:tc>
          <w:tcPr>
            <w:tcW w:w="644" w:type="dxa"/>
            <w:tcBorders>
              <w:top w:val="nil"/>
              <w:left w:val="nil"/>
              <w:bottom w:val="single" w:sz="4" w:space="0" w:color="auto"/>
              <w:right w:val="single" w:sz="4" w:space="0" w:color="auto"/>
            </w:tcBorders>
            <w:noWrap/>
            <w:vAlign w:val="center"/>
            <w:hideMark/>
          </w:tcPr>
          <w:p w14:paraId="657DC09E" w14:textId="77777777" w:rsidR="00F40829" w:rsidRDefault="00F40829" w:rsidP="00082E42">
            <w:pPr>
              <w:spacing w:after="0" w:line="240" w:lineRule="auto"/>
              <w:jc w:val="center"/>
              <w:rPr>
                <w:color w:val="000000"/>
              </w:rPr>
            </w:pPr>
            <w:r>
              <w:rPr>
                <w:color w:val="000000"/>
                <w:sz w:val="20"/>
                <w:szCs w:val="20"/>
              </w:rPr>
              <w:t>32</w:t>
            </w:r>
          </w:p>
        </w:tc>
        <w:tc>
          <w:tcPr>
            <w:tcW w:w="1426" w:type="dxa"/>
            <w:tcBorders>
              <w:top w:val="nil"/>
              <w:left w:val="nil"/>
              <w:bottom w:val="single" w:sz="4" w:space="0" w:color="auto"/>
              <w:right w:val="single" w:sz="4" w:space="0" w:color="auto"/>
            </w:tcBorders>
            <w:noWrap/>
            <w:vAlign w:val="center"/>
            <w:hideMark/>
          </w:tcPr>
          <w:p w14:paraId="2453557A" w14:textId="77777777" w:rsidR="00F40829" w:rsidRDefault="00F40829" w:rsidP="00082E42">
            <w:pPr>
              <w:spacing w:after="0" w:line="240" w:lineRule="auto"/>
              <w:jc w:val="center"/>
              <w:rPr>
                <w:color w:val="000000"/>
              </w:rPr>
            </w:pPr>
            <w:r>
              <w:rPr>
                <w:color w:val="000000"/>
                <w:sz w:val="20"/>
                <w:szCs w:val="20"/>
              </w:rPr>
              <w:t>7,356</w:t>
            </w:r>
          </w:p>
        </w:tc>
        <w:tc>
          <w:tcPr>
            <w:tcW w:w="644" w:type="dxa"/>
            <w:tcBorders>
              <w:top w:val="nil"/>
              <w:left w:val="nil"/>
              <w:bottom w:val="single" w:sz="4" w:space="0" w:color="auto"/>
              <w:right w:val="single" w:sz="4" w:space="0" w:color="auto"/>
            </w:tcBorders>
            <w:noWrap/>
            <w:vAlign w:val="center"/>
            <w:hideMark/>
          </w:tcPr>
          <w:p w14:paraId="2C02E843" w14:textId="77777777" w:rsidR="00F40829" w:rsidRDefault="00F40829" w:rsidP="00082E42">
            <w:pPr>
              <w:spacing w:after="0" w:line="240" w:lineRule="auto"/>
              <w:jc w:val="center"/>
              <w:rPr>
                <w:color w:val="000000"/>
              </w:rPr>
            </w:pPr>
            <w:r>
              <w:rPr>
                <w:color w:val="000000"/>
                <w:sz w:val="20"/>
                <w:szCs w:val="20"/>
              </w:rPr>
              <w:t>12</w:t>
            </w:r>
          </w:p>
        </w:tc>
        <w:tc>
          <w:tcPr>
            <w:tcW w:w="1426" w:type="dxa"/>
            <w:tcBorders>
              <w:top w:val="nil"/>
              <w:left w:val="nil"/>
              <w:bottom w:val="single" w:sz="4" w:space="0" w:color="auto"/>
              <w:right w:val="single" w:sz="4" w:space="0" w:color="auto"/>
            </w:tcBorders>
            <w:noWrap/>
            <w:vAlign w:val="center"/>
            <w:hideMark/>
          </w:tcPr>
          <w:p w14:paraId="06951C00" w14:textId="77777777" w:rsidR="00F40829" w:rsidRDefault="00F40829" w:rsidP="00082E42">
            <w:pPr>
              <w:spacing w:after="0" w:line="240" w:lineRule="auto"/>
              <w:jc w:val="center"/>
              <w:rPr>
                <w:color w:val="000000"/>
              </w:rPr>
            </w:pPr>
            <w:r>
              <w:rPr>
                <w:color w:val="000000"/>
                <w:sz w:val="20"/>
                <w:szCs w:val="20"/>
              </w:rPr>
              <w:t>10,562</w:t>
            </w:r>
          </w:p>
        </w:tc>
        <w:tc>
          <w:tcPr>
            <w:tcW w:w="644" w:type="dxa"/>
            <w:tcBorders>
              <w:top w:val="nil"/>
              <w:left w:val="nil"/>
              <w:bottom w:val="single" w:sz="4" w:space="0" w:color="auto"/>
              <w:right w:val="single" w:sz="4" w:space="0" w:color="auto"/>
            </w:tcBorders>
            <w:noWrap/>
            <w:vAlign w:val="center"/>
            <w:hideMark/>
          </w:tcPr>
          <w:p w14:paraId="215FCE52" w14:textId="77777777" w:rsidR="00F40829" w:rsidRDefault="00F40829" w:rsidP="00082E42">
            <w:pPr>
              <w:spacing w:after="0" w:line="240" w:lineRule="auto"/>
              <w:jc w:val="center"/>
              <w:rPr>
                <w:color w:val="000000"/>
              </w:rPr>
            </w:pPr>
            <w:r>
              <w:rPr>
                <w:color w:val="000000"/>
                <w:sz w:val="20"/>
                <w:szCs w:val="20"/>
              </w:rPr>
              <w:t>9</w:t>
            </w:r>
          </w:p>
        </w:tc>
      </w:tr>
      <w:tr w:rsidR="00F40829" w14:paraId="5E987033"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4B215CB3" w14:textId="77777777" w:rsidR="00F40829" w:rsidRDefault="00F40829" w:rsidP="00082E42">
            <w:pPr>
              <w:spacing w:after="0" w:line="240" w:lineRule="auto"/>
              <w:jc w:val="center"/>
              <w:rPr>
                <w:color w:val="000000"/>
                <w:sz w:val="20"/>
                <w:szCs w:val="20"/>
              </w:rPr>
            </w:pPr>
            <w:r>
              <w:rPr>
                <w:color w:val="000000"/>
                <w:sz w:val="20"/>
                <w:szCs w:val="20"/>
              </w:rPr>
              <w:t>1024 Kbps</w:t>
            </w:r>
          </w:p>
        </w:tc>
        <w:tc>
          <w:tcPr>
            <w:tcW w:w="1426" w:type="dxa"/>
            <w:tcBorders>
              <w:top w:val="nil"/>
              <w:left w:val="single" w:sz="4" w:space="0" w:color="auto"/>
              <w:bottom w:val="single" w:sz="4" w:space="0" w:color="auto"/>
              <w:right w:val="single" w:sz="4" w:space="0" w:color="auto"/>
            </w:tcBorders>
            <w:noWrap/>
            <w:vAlign w:val="center"/>
            <w:hideMark/>
          </w:tcPr>
          <w:p w14:paraId="59EE2A8C" w14:textId="77777777" w:rsidR="00F40829" w:rsidRDefault="00F40829" w:rsidP="00082E42">
            <w:pPr>
              <w:spacing w:after="0" w:line="240" w:lineRule="auto"/>
              <w:jc w:val="center"/>
              <w:rPr>
                <w:color w:val="000000"/>
              </w:rPr>
            </w:pPr>
            <w:r>
              <w:rPr>
                <w:color w:val="000000"/>
                <w:sz w:val="20"/>
                <w:szCs w:val="20"/>
              </w:rPr>
              <w:t>2,307</w:t>
            </w:r>
          </w:p>
        </w:tc>
        <w:tc>
          <w:tcPr>
            <w:tcW w:w="644" w:type="dxa"/>
            <w:tcBorders>
              <w:top w:val="nil"/>
              <w:left w:val="nil"/>
              <w:bottom w:val="single" w:sz="4" w:space="0" w:color="auto"/>
              <w:right w:val="single" w:sz="4" w:space="0" w:color="auto"/>
            </w:tcBorders>
            <w:noWrap/>
            <w:vAlign w:val="center"/>
            <w:hideMark/>
          </w:tcPr>
          <w:p w14:paraId="20E32FCD" w14:textId="77777777" w:rsidR="00F40829" w:rsidRDefault="00F40829" w:rsidP="00082E42">
            <w:pPr>
              <w:spacing w:after="0" w:line="240" w:lineRule="auto"/>
              <w:jc w:val="center"/>
              <w:rPr>
                <w:color w:val="000000"/>
              </w:rPr>
            </w:pPr>
            <w:r>
              <w:rPr>
                <w:color w:val="000000"/>
                <w:sz w:val="20"/>
                <w:szCs w:val="20"/>
              </w:rPr>
              <w:t>53</w:t>
            </w:r>
          </w:p>
        </w:tc>
        <w:tc>
          <w:tcPr>
            <w:tcW w:w="1426" w:type="dxa"/>
            <w:tcBorders>
              <w:top w:val="nil"/>
              <w:left w:val="nil"/>
              <w:bottom w:val="single" w:sz="4" w:space="0" w:color="auto"/>
              <w:right w:val="single" w:sz="4" w:space="0" w:color="auto"/>
            </w:tcBorders>
            <w:noWrap/>
            <w:vAlign w:val="center"/>
            <w:hideMark/>
          </w:tcPr>
          <w:p w14:paraId="46AD9760" w14:textId="77777777" w:rsidR="00F40829" w:rsidRDefault="00F40829" w:rsidP="00082E42">
            <w:pPr>
              <w:spacing w:after="0" w:line="240" w:lineRule="auto"/>
              <w:jc w:val="center"/>
              <w:rPr>
                <w:color w:val="000000"/>
              </w:rPr>
            </w:pPr>
            <w:r>
              <w:rPr>
                <w:color w:val="000000"/>
                <w:sz w:val="20"/>
                <w:szCs w:val="20"/>
              </w:rPr>
              <w:t>4,844</w:t>
            </w:r>
          </w:p>
        </w:tc>
        <w:tc>
          <w:tcPr>
            <w:tcW w:w="644" w:type="dxa"/>
            <w:tcBorders>
              <w:top w:val="nil"/>
              <w:left w:val="nil"/>
              <w:bottom w:val="single" w:sz="4" w:space="0" w:color="auto"/>
              <w:right w:val="single" w:sz="4" w:space="0" w:color="auto"/>
            </w:tcBorders>
            <w:noWrap/>
            <w:vAlign w:val="center"/>
            <w:hideMark/>
          </w:tcPr>
          <w:p w14:paraId="0C9517CB" w14:textId="77777777" w:rsidR="00F40829" w:rsidRDefault="00F40829" w:rsidP="00082E42">
            <w:pPr>
              <w:spacing w:after="0" w:line="240" w:lineRule="auto"/>
              <w:jc w:val="center"/>
              <w:rPr>
                <w:color w:val="000000"/>
              </w:rPr>
            </w:pPr>
            <w:r>
              <w:rPr>
                <w:color w:val="000000"/>
                <w:sz w:val="20"/>
                <w:szCs w:val="20"/>
              </w:rPr>
              <w:t>39</w:t>
            </w:r>
          </w:p>
        </w:tc>
        <w:tc>
          <w:tcPr>
            <w:tcW w:w="1426" w:type="dxa"/>
            <w:tcBorders>
              <w:top w:val="nil"/>
              <w:left w:val="nil"/>
              <w:bottom w:val="single" w:sz="4" w:space="0" w:color="auto"/>
              <w:right w:val="single" w:sz="4" w:space="0" w:color="auto"/>
            </w:tcBorders>
            <w:noWrap/>
            <w:vAlign w:val="center"/>
            <w:hideMark/>
          </w:tcPr>
          <w:p w14:paraId="4EBE7906" w14:textId="77777777" w:rsidR="00F40829" w:rsidRDefault="00F40829" w:rsidP="00082E42">
            <w:pPr>
              <w:spacing w:after="0" w:line="240" w:lineRule="auto"/>
              <w:jc w:val="center"/>
              <w:rPr>
                <w:color w:val="000000"/>
              </w:rPr>
            </w:pPr>
            <w:r>
              <w:rPr>
                <w:color w:val="000000"/>
                <w:sz w:val="20"/>
                <w:szCs w:val="20"/>
              </w:rPr>
              <w:t>8,941</w:t>
            </w:r>
          </w:p>
        </w:tc>
        <w:tc>
          <w:tcPr>
            <w:tcW w:w="644" w:type="dxa"/>
            <w:tcBorders>
              <w:top w:val="nil"/>
              <w:left w:val="nil"/>
              <w:bottom w:val="single" w:sz="4" w:space="0" w:color="auto"/>
              <w:right w:val="single" w:sz="4" w:space="0" w:color="auto"/>
            </w:tcBorders>
            <w:noWrap/>
            <w:vAlign w:val="center"/>
            <w:hideMark/>
          </w:tcPr>
          <w:p w14:paraId="7C35B072" w14:textId="77777777" w:rsidR="00F40829" w:rsidRDefault="00F40829" w:rsidP="00082E42">
            <w:pPr>
              <w:spacing w:after="0" w:line="240" w:lineRule="auto"/>
              <w:jc w:val="center"/>
              <w:rPr>
                <w:color w:val="000000"/>
              </w:rPr>
            </w:pPr>
            <w:r>
              <w:rPr>
                <w:color w:val="000000"/>
                <w:sz w:val="20"/>
                <w:szCs w:val="20"/>
              </w:rPr>
              <w:t>15</w:t>
            </w:r>
          </w:p>
        </w:tc>
        <w:tc>
          <w:tcPr>
            <w:tcW w:w="1426" w:type="dxa"/>
            <w:tcBorders>
              <w:top w:val="nil"/>
              <w:left w:val="nil"/>
              <w:bottom w:val="single" w:sz="4" w:space="0" w:color="auto"/>
              <w:right w:val="single" w:sz="4" w:space="0" w:color="auto"/>
            </w:tcBorders>
            <w:noWrap/>
            <w:vAlign w:val="center"/>
            <w:hideMark/>
          </w:tcPr>
          <w:p w14:paraId="32BEFA61" w14:textId="77777777" w:rsidR="00F40829" w:rsidRDefault="00F40829" w:rsidP="00082E42">
            <w:pPr>
              <w:spacing w:after="0" w:line="240" w:lineRule="auto"/>
              <w:jc w:val="center"/>
              <w:rPr>
                <w:color w:val="000000"/>
              </w:rPr>
            </w:pPr>
            <w:r>
              <w:rPr>
                <w:color w:val="000000"/>
                <w:sz w:val="20"/>
                <w:szCs w:val="20"/>
              </w:rPr>
              <w:t>12,845</w:t>
            </w:r>
          </w:p>
        </w:tc>
        <w:tc>
          <w:tcPr>
            <w:tcW w:w="644" w:type="dxa"/>
            <w:tcBorders>
              <w:top w:val="nil"/>
              <w:left w:val="nil"/>
              <w:bottom w:val="single" w:sz="4" w:space="0" w:color="auto"/>
              <w:right w:val="single" w:sz="4" w:space="0" w:color="auto"/>
            </w:tcBorders>
            <w:noWrap/>
            <w:vAlign w:val="center"/>
            <w:hideMark/>
          </w:tcPr>
          <w:p w14:paraId="6398238B" w14:textId="77777777" w:rsidR="00F40829" w:rsidRDefault="00F40829" w:rsidP="00082E42">
            <w:pPr>
              <w:spacing w:after="0" w:line="240" w:lineRule="auto"/>
              <w:jc w:val="center"/>
              <w:rPr>
                <w:color w:val="000000"/>
              </w:rPr>
            </w:pPr>
            <w:r>
              <w:rPr>
                <w:color w:val="000000"/>
                <w:sz w:val="20"/>
                <w:szCs w:val="20"/>
              </w:rPr>
              <w:t>11</w:t>
            </w:r>
          </w:p>
        </w:tc>
      </w:tr>
      <w:tr w:rsidR="00F40829" w14:paraId="2A7AE714"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915332A" w14:textId="77777777" w:rsidR="00F40829" w:rsidRDefault="00F40829" w:rsidP="00082E42">
            <w:pPr>
              <w:spacing w:after="0" w:line="240" w:lineRule="auto"/>
              <w:jc w:val="center"/>
              <w:rPr>
                <w:color w:val="000000"/>
                <w:sz w:val="20"/>
                <w:szCs w:val="20"/>
              </w:rPr>
            </w:pPr>
            <w:r>
              <w:rPr>
                <w:color w:val="000000"/>
                <w:sz w:val="20"/>
                <w:szCs w:val="20"/>
              </w:rPr>
              <w:t>E1 (2 Mbps)</w:t>
            </w:r>
          </w:p>
        </w:tc>
        <w:tc>
          <w:tcPr>
            <w:tcW w:w="1426" w:type="dxa"/>
            <w:tcBorders>
              <w:top w:val="nil"/>
              <w:left w:val="single" w:sz="4" w:space="0" w:color="auto"/>
              <w:bottom w:val="single" w:sz="4" w:space="0" w:color="auto"/>
              <w:right w:val="single" w:sz="4" w:space="0" w:color="auto"/>
            </w:tcBorders>
            <w:noWrap/>
            <w:vAlign w:val="center"/>
            <w:hideMark/>
          </w:tcPr>
          <w:p w14:paraId="5D58958B" w14:textId="77777777" w:rsidR="00F40829" w:rsidRDefault="00F40829" w:rsidP="00082E42">
            <w:pPr>
              <w:spacing w:after="0" w:line="240" w:lineRule="auto"/>
              <w:jc w:val="center"/>
              <w:rPr>
                <w:color w:val="000000"/>
              </w:rPr>
            </w:pPr>
            <w:r>
              <w:rPr>
                <w:color w:val="000000"/>
                <w:sz w:val="20"/>
                <w:szCs w:val="20"/>
              </w:rPr>
              <w:t>3,074</w:t>
            </w:r>
          </w:p>
        </w:tc>
        <w:tc>
          <w:tcPr>
            <w:tcW w:w="644" w:type="dxa"/>
            <w:tcBorders>
              <w:top w:val="nil"/>
              <w:left w:val="nil"/>
              <w:bottom w:val="single" w:sz="4" w:space="0" w:color="auto"/>
              <w:right w:val="single" w:sz="4" w:space="0" w:color="auto"/>
            </w:tcBorders>
            <w:noWrap/>
            <w:vAlign w:val="center"/>
            <w:hideMark/>
          </w:tcPr>
          <w:p w14:paraId="2A6DD3AF" w14:textId="77777777" w:rsidR="00F40829" w:rsidRDefault="00F40829" w:rsidP="00082E42">
            <w:pPr>
              <w:spacing w:after="0" w:line="240" w:lineRule="auto"/>
              <w:jc w:val="center"/>
              <w:rPr>
                <w:color w:val="000000"/>
              </w:rPr>
            </w:pPr>
            <w:r>
              <w:rPr>
                <w:color w:val="000000"/>
                <w:sz w:val="20"/>
                <w:szCs w:val="20"/>
              </w:rPr>
              <w:t>70</w:t>
            </w:r>
          </w:p>
        </w:tc>
        <w:tc>
          <w:tcPr>
            <w:tcW w:w="1426" w:type="dxa"/>
            <w:tcBorders>
              <w:top w:val="nil"/>
              <w:left w:val="nil"/>
              <w:bottom w:val="single" w:sz="4" w:space="0" w:color="auto"/>
              <w:right w:val="single" w:sz="4" w:space="0" w:color="auto"/>
            </w:tcBorders>
            <w:noWrap/>
            <w:vAlign w:val="center"/>
            <w:hideMark/>
          </w:tcPr>
          <w:p w14:paraId="525EA06A" w14:textId="77777777" w:rsidR="00F40829" w:rsidRDefault="00F40829" w:rsidP="00082E42">
            <w:pPr>
              <w:spacing w:after="0" w:line="240" w:lineRule="auto"/>
              <w:jc w:val="center"/>
              <w:rPr>
                <w:color w:val="000000"/>
              </w:rPr>
            </w:pPr>
            <w:r>
              <w:rPr>
                <w:color w:val="000000"/>
                <w:sz w:val="20"/>
                <w:szCs w:val="20"/>
              </w:rPr>
              <w:t>6,457</w:t>
            </w:r>
          </w:p>
        </w:tc>
        <w:tc>
          <w:tcPr>
            <w:tcW w:w="644" w:type="dxa"/>
            <w:tcBorders>
              <w:top w:val="nil"/>
              <w:left w:val="nil"/>
              <w:bottom w:val="single" w:sz="4" w:space="0" w:color="auto"/>
              <w:right w:val="single" w:sz="4" w:space="0" w:color="auto"/>
            </w:tcBorders>
            <w:noWrap/>
            <w:vAlign w:val="center"/>
            <w:hideMark/>
          </w:tcPr>
          <w:p w14:paraId="133CD30F" w14:textId="77777777" w:rsidR="00F40829" w:rsidRDefault="00F40829" w:rsidP="00082E42">
            <w:pPr>
              <w:spacing w:after="0" w:line="240" w:lineRule="auto"/>
              <w:jc w:val="center"/>
              <w:rPr>
                <w:color w:val="000000"/>
              </w:rPr>
            </w:pPr>
            <w:r>
              <w:rPr>
                <w:color w:val="000000"/>
                <w:sz w:val="20"/>
                <w:szCs w:val="20"/>
              </w:rPr>
              <w:t>52</w:t>
            </w:r>
          </w:p>
        </w:tc>
        <w:tc>
          <w:tcPr>
            <w:tcW w:w="1426" w:type="dxa"/>
            <w:tcBorders>
              <w:top w:val="nil"/>
              <w:left w:val="nil"/>
              <w:bottom w:val="single" w:sz="4" w:space="0" w:color="auto"/>
              <w:right w:val="single" w:sz="4" w:space="0" w:color="auto"/>
            </w:tcBorders>
            <w:noWrap/>
            <w:vAlign w:val="center"/>
            <w:hideMark/>
          </w:tcPr>
          <w:p w14:paraId="1F79A40B" w14:textId="77777777" w:rsidR="00F40829" w:rsidRDefault="00F40829" w:rsidP="00082E42">
            <w:pPr>
              <w:spacing w:after="0" w:line="240" w:lineRule="auto"/>
              <w:jc w:val="center"/>
              <w:rPr>
                <w:color w:val="000000"/>
              </w:rPr>
            </w:pPr>
            <w:r>
              <w:rPr>
                <w:color w:val="000000"/>
                <w:sz w:val="20"/>
                <w:szCs w:val="20"/>
              </w:rPr>
              <w:t>12,137</w:t>
            </w:r>
          </w:p>
        </w:tc>
        <w:tc>
          <w:tcPr>
            <w:tcW w:w="644" w:type="dxa"/>
            <w:tcBorders>
              <w:top w:val="nil"/>
              <w:left w:val="nil"/>
              <w:bottom w:val="single" w:sz="4" w:space="0" w:color="auto"/>
              <w:right w:val="single" w:sz="4" w:space="0" w:color="auto"/>
            </w:tcBorders>
            <w:noWrap/>
            <w:vAlign w:val="center"/>
            <w:hideMark/>
          </w:tcPr>
          <w:p w14:paraId="1896F950" w14:textId="77777777" w:rsidR="00F40829" w:rsidRDefault="00F40829" w:rsidP="00082E42">
            <w:pPr>
              <w:spacing w:after="0" w:line="240" w:lineRule="auto"/>
              <w:jc w:val="center"/>
              <w:rPr>
                <w:color w:val="000000"/>
              </w:rPr>
            </w:pPr>
            <w:r>
              <w:rPr>
                <w:color w:val="000000"/>
                <w:sz w:val="20"/>
                <w:szCs w:val="20"/>
              </w:rPr>
              <w:t>20</w:t>
            </w:r>
          </w:p>
        </w:tc>
        <w:tc>
          <w:tcPr>
            <w:tcW w:w="1426" w:type="dxa"/>
            <w:tcBorders>
              <w:top w:val="nil"/>
              <w:left w:val="nil"/>
              <w:bottom w:val="single" w:sz="4" w:space="0" w:color="auto"/>
              <w:right w:val="single" w:sz="4" w:space="0" w:color="auto"/>
            </w:tcBorders>
            <w:noWrap/>
            <w:vAlign w:val="center"/>
            <w:hideMark/>
          </w:tcPr>
          <w:p w14:paraId="72E73831" w14:textId="77777777" w:rsidR="00F40829" w:rsidRDefault="00F40829" w:rsidP="00082E42">
            <w:pPr>
              <w:spacing w:after="0" w:line="240" w:lineRule="auto"/>
              <w:jc w:val="center"/>
              <w:rPr>
                <w:color w:val="000000"/>
              </w:rPr>
            </w:pPr>
            <w:r>
              <w:rPr>
                <w:color w:val="000000"/>
                <w:sz w:val="20"/>
                <w:szCs w:val="20"/>
              </w:rPr>
              <w:t>17,121</w:t>
            </w:r>
          </w:p>
        </w:tc>
        <w:tc>
          <w:tcPr>
            <w:tcW w:w="644" w:type="dxa"/>
            <w:tcBorders>
              <w:top w:val="nil"/>
              <w:left w:val="nil"/>
              <w:bottom w:val="single" w:sz="4" w:space="0" w:color="auto"/>
              <w:right w:val="single" w:sz="4" w:space="0" w:color="auto"/>
            </w:tcBorders>
            <w:noWrap/>
            <w:vAlign w:val="center"/>
            <w:hideMark/>
          </w:tcPr>
          <w:p w14:paraId="2B63B09B" w14:textId="77777777" w:rsidR="00F40829" w:rsidRDefault="00F40829" w:rsidP="00082E42">
            <w:pPr>
              <w:spacing w:after="0" w:line="240" w:lineRule="auto"/>
              <w:jc w:val="center"/>
              <w:rPr>
                <w:color w:val="000000"/>
              </w:rPr>
            </w:pPr>
            <w:r>
              <w:rPr>
                <w:color w:val="000000"/>
                <w:sz w:val="20"/>
                <w:szCs w:val="20"/>
              </w:rPr>
              <w:t>14</w:t>
            </w:r>
          </w:p>
        </w:tc>
      </w:tr>
    </w:tbl>
    <w:p w14:paraId="47FFA9A8" w14:textId="77777777" w:rsidR="00F40829" w:rsidRDefault="00F40829" w:rsidP="00F40829">
      <w:pPr>
        <w:spacing w:after="0" w:line="240" w:lineRule="auto"/>
        <w:ind w:left="1134"/>
        <w:jc w:val="both"/>
        <w:rPr>
          <w:b/>
          <w:color w:val="000000"/>
        </w:rPr>
      </w:pPr>
    </w:p>
    <w:p w14:paraId="361C5F22" w14:textId="77777777" w:rsidR="00F40829" w:rsidRDefault="00F40829" w:rsidP="00F40829">
      <w:pPr>
        <w:spacing w:after="0" w:line="240" w:lineRule="auto"/>
        <w:ind w:left="1134"/>
        <w:jc w:val="both"/>
        <w:rPr>
          <w:b/>
          <w:color w:val="000000"/>
        </w:rPr>
      </w:pPr>
    </w:p>
    <w:p w14:paraId="45214C8F" w14:textId="77777777" w:rsidR="00F40829" w:rsidRDefault="00F40829" w:rsidP="00F40829">
      <w:pPr>
        <w:spacing w:after="0" w:line="240" w:lineRule="auto"/>
        <w:ind w:left="1134"/>
        <w:jc w:val="both"/>
        <w:rPr>
          <w:rFonts w:ascii="Arial" w:hAnsi="Arial"/>
        </w:rPr>
      </w:pPr>
    </w:p>
    <w:p w14:paraId="2982F3E6" w14:textId="77777777" w:rsidR="00F40829" w:rsidRDefault="00F40829" w:rsidP="00F40829">
      <w:pPr>
        <w:jc w:val="center"/>
        <w:rPr>
          <w:rFonts w:ascii="Arial" w:hAnsi="Arial" w:cs="Arial"/>
          <w:b/>
          <w:color w:val="000000"/>
        </w:rPr>
      </w:pPr>
      <w:r w:rsidRPr="007F1660">
        <w:rPr>
          <w:rFonts w:ascii="Arial" w:hAnsi="Arial" w:cs="Arial"/>
          <w:b/>
          <w:color w:val="000000"/>
        </w:rPr>
        <w:t xml:space="preserve">Tabla 5. Renta </w:t>
      </w:r>
      <w:r>
        <w:rPr>
          <w:rFonts w:ascii="Arial" w:hAnsi="Arial" w:cs="Arial"/>
          <w:b/>
          <w:color w:val="000000"/>
        </w:rPr>
        <w:t>M</w:t>
      </w:r>
      <w:r w:rsidRPr="007F1660">
        <w:rPr>
          <w:rFonts w:ascii="Arial" w:hAnsi="Arial" w:cs="Arial"/>
          <w:b/>
          <w:color w:val="000000"/>
        </w:rPr>
        <w:t>ensual para Enlaces Entre Localidades en Ethernet</w:t>
      </w:r>
    </w:p>
    <w:p w14:paraId="1FD39240" w14:textId="77777777" w:rsidR="00F40829" w:rsidRDefault="00F40829" w:rsidP="00F40829">
      <w:pPr>
        <w:jc w:val="center"/>
        <w:rPr>
          <w:rFonts w:ascii="Arial" w:hAnsi="Arial" w:cs="Arial"/>
          <w:b/>
          <w:color w:val="000000"/>
        </w:rPr>
      </w:pPr>
    </w:p>
    <w:p w14:paraId="129E76F9" w14:textId="77777777" w:rsidR="00F40829" w:rsidRPr="007F1660" w:rsidRDefault="00F40829" w:rsidP="00F40829">
      <w:pPr>
        <w:jc w:val="center"/>
        <w:rPr>
          <w:rFonts w:ascii="Arial" w:hAnsi="Arial" w:cs="Arial"/>
          <w:b/>
          <w:color w:val="000000"/>
        </w:rPr>
      </w:pPr>
    </w:p>
    <w:tbl>
      <w:tblPr>
        <w:tblW w:w="5280" w:type="dxa"/>
        <w:jc w:val="center"/>
        <w:tblCellMar>
          <w:left w:w="70" w:type="dxa"/>
          <w:right w:w="70" w:type="dxa"/>
        </w:tblCellMar>
        <w:tblLook w:val="04A0" w:firstRow="1" w:lastRow="0" w:firstColumn="1" w:lastColumn="0" w:noHBand="0" w:noVBand="1"/>
      </w:tblPr>
      <w:tblGrid>
        <w:gridCol w:w="1860"/>
        <w:gridCol w:w="1629"/>
        <w:gridCol w:w="1791"/>
      </w:tblGrid>
      <w:tr w:rsidR="00F40829" w:rsidRPr="00B806D0" w14:paraId="55FF5FE5" w14:textId="77777777" w:rsidTr="00082E42">
        <w:trPr>
          <w:trHeight w:val="300"/>
          <w:jc w:val="center"/>
        </w:trPr>
        <w:tc>
          <w:tcPr>
            <w:tcW w:w="1860" w:type="dxa"/>
            <w:tcBorders>
              <w:top w:val="nil"/>
              <w:left w:val="nil"/>
              <w:bottom w:val="nil"/>
              <w:right w:val="nil"/>
            </w:tcBorders>
            <w:shd w:val="clear" w:color="auto" w:fill="auto"/>
            <w:noWrap/>
            <w:vAlign w:val="bottom"/>
            <w:hideMark/>
          </w:tcPr>
          <w:p w14:paraId="6446DA23" w14:textId="77777777" w:rsidR="00F40829" w:rsidRPr="00B806D0" w:rsidRDefault="00F40829" w:rsidP="00082E42">
            <w:pPr>
              <w:spacing w:after="0" w:line="240" w:lineRule="auto"/>
              <w:rPr>
                <w:color w:val="000000"/>
                <w:sz w:val="36"/>
                <w:szCs w:val="36"/>
              </w:rPr>
            </w:pPr>
          </w:p>
        </w:tc>
        <w:tc>
          <w:tcPr>
            <w:tcW w:w="34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D2B6CF3" w14:textId="77777777" w:rsidR="00F40829" w:rsidRPr="00B806D0" w:rsidRDefault="00F40829" w:rsidP="00082E42">
            <w:pPr>
              <w:spacing w:after="0" w:line="240" w:lineRule="auto"/>
              <w:jc w:val="center"/>
              <w:rPr>
                <w:b/>
                <w:bCs/>
                <w:color w:val="000000"/>
              </w:rPr>
            </w:pPr>
            <w:r>
              <w:rPr>
                <w:b/>
                <w:bCs/>
                <w:color w:val="000000"/>
              </w:rPr>
              <w:t>Renta Mensual</w:t>
            </w:r>
          </w:p>
        </w:tc>
      </w:tr>
      <w:tr w:rsidR="00F40829" w:rsidRPr="00B806D0" w14:paraId="630E38AB" w14:textId="77777777" w:rsidTr="00082E42">
        <w:trPr>
          <w:trHeight w:val="9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EC82E" w14:textId="77777777" w:rsidR="00F40829" w:rsidRPr="00B806D0" w:rsidRDefault="00F40829" w:rsidP="00082E42">
            <w:pPr>
              <w:spacing w:after="0" w:line="240" w:lineRule="auto"/>
              <w:jc w:val="center"/>
              <w:rPr>
                <w:b/>
                <w:bCs/>
                <w:color w:val="000000"/>
              </w:rPr>
            </w:pPr>
            <w:r w:rsidRPr="00B806D0">
              <w:rPr>
                <w:b/>
                <w:bCs/>
                <w:color w:val="000000"/>
              </w:rPr>
              <w:t>Velocidad</w:t>
            </w:r>
          </w:p>
        </w:tc>
        <w:tc>
          <w:tcPr>
            <w:tcW w:w="1629" w:type="dxa"/>
            <w:tcBorders>
              <w:top w:val="nil"/>
              <w:left w:val="single" w:sz="4" w:space="0" w:color="auto"/>
              <w:bottom w:val="single" w:sz="4" w:space="0" w:color="auto"/>
              <w:right w:val="single" w:sz="4" w:space="0" w:color="auto"/>
            </w:tcBorders>
            <w:shd w:val="clear" w:color="auto" w:fill="auto"/>
            <w:noWrap/>
            <w:vAlign w:val="center"/>
            <w:hideMark/>
          </w:tcPr>
          <w:p w14:paraId="6F226D71" w14:textId="77777777" w:rsidR="00F40829" w:rsidRPr="00B806D0" w:rsidRDefault="00F40829" w:rsidP="00082E42">
            <w:pPr>
              <w:spacing w:after="0" w:line="240" w:lineRule="auto"/>
              <w:jc w:val="center"/>
              <w:rPr>
                <w:b/>
                <w:bCs/>
                <w:color w:val="000000"/>
              </w:rPr>
            </w:pPr>
            <w:r w:rsidRPr="00B806D0">
              <w:rPr>
                <w:b/>
                <w:bCs/>
                <w:color w:val="000000"/>
              </w:rPr>
              <w:t xml:space="preserve">Tramo </w:t>
            </w:r>
            <w:r>
              <w:rPr>
                <w:b/>
                <w:bCs/>
                <w:color w:val="000000"/>
              </w:rPr>
              <w:t>L</w:t>
            </w:r>
            <w:r w:rsidRPr="00B806D0">
              <w:rPr>
                <w:b/>
                <w:bCs/>
                <w:color w:val="000000"/>
              </w:rPr>
              <w:t>ocal</w:t>
            </w:r>
          </w:p>
        </w:tc>
        <w:tc>
          <w:tcPr>
            <w:tcW w:w="1791" w:type="dxa"/>
            <w:tcBorders>
              <w:top w:val="nil"/>
              <w:left w:val="nil"/>
              <w:bottom w:val="single" w:sz="4" w:space="0" w:color="auto"/>
              <w:right w:val="single" w:sz="4" w:space="0" w:color="auto"/>
            </w:tcBorders>
            <w:shd w:val="clear" w:color="auto" w:fill="auto"/>
            <w:vAlign w:val="bottom"/>
            <w:hideMark/>
          </w:tcPr>
          <w:p w14:paraId="16CD7500" w14:textId="77777777" w:rsidR="00F40829" w:rsidRPr="00B806D0" w:rsidRDefault="00F40829" w:rsidP="00082E42">
            <w:pPr>
              <w:spacing w:after="0" w:line="240" w:lineRule="auto"/>
              <w:jc w:val="center"/>
              <w:rPr>
                <w:b/>
                <w:bCs/>
                <w:color w:val="000000"/>
              </w:rPr>
            </w:pPr>
            <w:r w:rsidRPr="00B806D0">
              <w:rPr>
                <w:b/>
                <w:bCs/>
                <w:color w:val="000000"/>
              </w:rPr>
              <w:t xml:space="preserve">Tramo </w:t>
            </w:r>
            <w:r>
              <w:rPr>
                <w:b/>
                <w:bCs/>
                <w:color w:val="000000"/>
              </w:rPr>
              <w:t>E</w:t>
            </w:r>
            <w:r w:rsidRPr="00B806D0">
              <w:rPr>
                <w:b/>
                <w:bCs/>
                <w:color w:val="000000"/>
              </w:rPr>
              <w:t xml:space="preserve">ntre </w:t>
            </w:r>
            <w:r>
              <w:rPr>
                <w:b/>
                <w:bCs/>
                <w:color w:val="000000"/>
              </w:rPr>
              <w:t>L</w:t>
            </w:r>
            <w:r w:rsidRPr="00B806D0">
              <w:rPr>
                <w:b/>
                <w:bCs/>
                <w:color w:val="000000"/>
              </w:rPr>
              <w:t>ocalidades por KM</w:t>
            </w:r>
          </w:p>
        </w:tc>
      </w:tr>
      <w:tr w:rsidR="00F40829" w:rsidRPr="00B806D0" w14:paraId="657958F6"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3A0F6C0" w14:textId="77777777" w:rsidR="00F40829" w:rsidRPr="00B806D0" w:rsidRDefault="00F40829" w:rsidP="00082E42">
            <w:pPr>
              <w:spacing w:after="0" w:line="240" w:lineRule="auto"/>
              <w:jc w:val="center"/>
            </w:pPr>
            <w:r w:rsidRPr="00B806D0">
              <w:t>1 Mbps</w:t>
            </w:r>
          </w:p>
        </w:tc>
        <w:tc>
          <w:tcPr>
            <w:tcW w:w="1629" w:type="dxa"/>
            <w:tcBorders>
              <w:top w:val="nil"/>
              <w:left w:val="single" w:sz="4" w:space="0" w:color="auto"/>
              <w:bottom w:val="single" w:sz="4" w:space="0" w:color="auto"/>
              <w:right w:val="single" w:sz="4" w:space="0" w:color="auto"/>
            </w:tcBorders>
            <w:shd w:val="clear" w:color="auto" w:fill="auto"/>
            <w:noWrap/>
          </w:tcPr>
          <w:p w14:paraId="4126FC8A" w14:textId="77777777" w:rsidR="00F40829" w:rsidRPr="00B806D0" w:rsidRDefault="00F40829" w:rsidP="00082E42">
            <w:pPr>
              <w:spacing w:after="0" w:line="240" w:lineRule="auto"/>
              <w:jc w:val="center"/>
              <w:rPr>
                <w:color w:val="000000"/>
              </w:rPr>
            </w:pPr>
            <w:r w:rsidRPr="003E222B">
              <w:rPr>
                <w:color w:val="000000"/>
              </w:rPr>
              <w:t>1</w:t>
            </w:r>
            <w:r>
              <w:rPr>
                <w:color w:val="000000"/>
              </w:rPr>
              <w:t>,</w:t>
            </w:r>
            <w:r w:rsidRPr="003E222B">
              <w:rPr>
                <w:color w:val="000000"/>
              </w:rPr>
              <w:t>385.97</w:t>
            </w:r>
          </w:p>
        </w:tc>
        <w:tc>
          <w:tcPr>
            <w:tcW w:w="1791" w:type="dxa"/>
            <w:tcBorders>
              <w:top w:val="nil"/>
              <w:left w:val="nil"/>
              <w:bottom w:val="single" w:sz="4" w:space="0" w:color="auto"/>
              <w:right w:val="single" w:sz="4" w:space="0" w:color="auto"/>
            </w:tcBorders>
            <w:shd w:val="clear" w:color="auto" w:fill="auto"/>
            <w:noWrap/>
          </w:tcPr>
          <w:p w14:paraId="0FB31D57" w14:textId="77777777" w:rsidR="00F40829" w:rsidRPr="00B806D0" w:rsidRDefault="00F40829" w:rsidP="00082E42">
            <w:pPr>
              <w:spacing w:after="0" w:line="240" w:lineRule="auto"/>
              <w:jc w:val="center"/>
              <w:rPr>
                <w:color w:val="000000"/>
              </w:rPr>
            </w:pPr>
            <w:r>
              <w:t>23.25</w:t>
            </w:r>
          </w:p>
        </w:tc>
      </w:tr>
      <w:tr w:rsidR="00F40829" w:rsidRPr="00B806D0" w14:paraId="0EFFD9B4"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B56C4B5" w14:textId="77777777" w:rsidR="00F40829" w:rsidRPr="00B806D0" w:rsidRDefault="00F40829" w:rsidP="00082E42">
            <w:pPr>
              <w:spacing w:after="0" w:line="240" w:lineRule="auto"/>
              <w:jc w:val="center"/>
            </w:pPr>
            <w:r w:rsidRPr="00B806D0">
              <w:t>2 Mbps</w:t>
            </w:r>
          </w:p>
        </w:tc>
        <w:tc>
          <w:tcPr>
            <w:tcW w:w="1629" w:type="dxa"/>
            <w:tcBorders>
              <w:top w:val="nil"/>
              <w:left w:val="single" w:sz="4" w:space="0" w:color="auto"/>
              <w:bottom w:val="single" w:sz="4" w:space="0" w:color="auto"/>
              <w:right w:val="single" w:sz="4" w:space="0" w:color="auto"/>
            </w:tcBorders>
            <w:shd w:val="clear" w:color="auto" w:fill="auto"/>
            <w:noWrap/>
          </w:tcPr>
          <w:p w14:paraId="4AC550CF" w14:textId="77777777" w:rsidR="00F40829" w:rsidRPr="00B806D0" w:rsidRDefault="00F40829" w:rsidP="00082E42">
            <w:pPr>
              <w:spacing w:after="0" w:line="240" w:lineRule="auto"/>
              <w:jc w:val="center"/>
              <w:rPr>
                <w:color w:val="000000"/>
              </w:rPr>
            </w:pPr>
            <w:r w:rsidRPr="003E222B">
              <w:rPr>
                <w:color w:val="000000"/>
              </w:rPr>
              <w:t>1</w:t>
            </w:r>
            <w:r>
              <w:rPr>
                <w:color w:val="000000"/>
              </w:rPr>
              <w:t>,</w:t>
            </w:r>
            <w:r w:rsidRPr="003E222B">
              <w:rPr>
                <w:color w:val="000000"/>
              </w:rPr>
              <w:t>962.81</w:t>
            </w:r>
          </w:p>
        </w:tc>
        <w:tc>
          <w:tcPr>
            <w:tcW w:w="1791" w:type="dxa"/>
            <w:tcBorders>
              <w:top w:val="nil"/>
              <w:left w:val="nil"/>
              <w:bottom w:val="single" w:sz="4" w:space="0" w:color="auto"/>
              <w:right w:val="single" w:sz="4" w:space="0" w:color="auto"/>
            </w:tcBorders>
            <w:shd w:val="clear" w:color="auto" w:fill="auto"/>
            <w:noWrap/>
          </w:tcPr>
          <w:p w14:paraId="0EB9F530" w14:textId="77777777" w:rsidR="00F40829" w:rsidRPr="00B806D0" w:rsidRDefault="00F40829" w:rsidP="00082E42">
            <w:pPr>
              <w:spacing w:after="0" w:line="240" w:lineRule="auto"/>
              <w:jc w:val="center"/>
              <w:rPr>
                <w:color w:val="000000"/>
              </w:rPr>
            </w:pPr>
            <w:r>
              <w:t>23.25</w:t>
            </w:r>
          </w:p>
        </w:tc>
      </w:tr>
      <w:tr w:rsidR="00F40829" w:rsidRPr="00B806D0" w14:paraId="3E9707AA"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84F88C3" w14:textId="77777777" w:rsidR="00F40829" w:rsidRPr="00B806D0" w:rsidRDefault="00F40829" w:rsidP="00082E42">
            <w:pPr>
              <w:spacing w:after="0" w:line="240" w:lineRule="auto"/>
              <w:jc w:val="center"/>
            </w:pPr>
            <w:r w:rsidRPr="00B806D0">
              <w:t>4 Mbps</w:t>
            </w:r>
          </w:p>
        </w:tc>
        <w:tc>
          <w:tcPr>
            <w:tcW w:w="1629" w:type="dxa"/>
            <w:tcBorders>
              <w:top w:val="nil"/>
              <w:left w:val="single" w:sz="4" w:space="0" w:color="auto"/>
              <w:bottom w:val="single" w:sz="4" w:space="0" w:color="auto"/>
              <w:right w:val="single" w:sz="4" w:space="0" w:color="auto"/>
            </w:tcBorders>
            <w:shd w:val="clear" w:color="auto" w:fill="auto"/>
            <w:noWrap/>
          </w:tcPr>
          <w:p w14:paraId="6E3E676B" w14:textId="77777777" w:rsidR="00F40829" w:rsidRPr="00B806D0" w:rsidRDefault="00F40829" w:rsidP="00082E42">
            <w:pPr>
              <w:spacing w:after="0" w:line="240" w:lineRule="auto"/>
              <w:jc w:val="center"/>
              <w:rPr>
                <w:color w:val="000000"/>
              </w:rPr>
            </w:pPr>
            <w:r w:rsidRPr="003E222B">
              <w:rPr>
                <w:color w:val="000000"/>
              </w:rPr>
              <w:t>3</w:t>
            </w:r>
            <w:r>
              <w:rPr>
                <w:color w:val="000000"/>
              </w:rPr>
              <w:t>,</w:t>
            </w:r>
            <w:r w:rsidRPr="003E222B">
              <w:rPr>
                <w:color w:val="000000"/>
              </w:rPr>
              <w:t>301.02</w:t>
            </w:r>
          </w:p>
        </w:tc>
        <w:tc>
          <w:tcPr>
            <w:tcW w:w="1791" w:type="dxa"/>
            <w:tcBorders>
              <w:top w:val="nil"/>
              <w:left w:val="nil"/>
              <w:bottom w:val="single" w:sz="4" w:space="0" w:color="auto"/>
              <w:right w:val="single" w:sz="4" w:space="0" w:color="auto"/>
            </w:tcBorders>
            <w:shd w:val="clear" w:color="auto" w:fill="auto"/>
            <w:noWrap/>
          </w:tcPr>
          <w:p w14:paraId="6B12781E" w14:textId="77777777" w:rsidR="00F40829" w:rsidRPr="00B806D0" w:rsidRDefault="00F40829" w:rsidP="00082E42">
            <w:pPr>
              <w:spacing w:after="0" w:line="240" w:lineRule="auto"/>
              <w:jc w:val="center"/>
              <w:rPr>
                <w:color w:val="000000"/>
              </w:rPr>
            </w:pPr>
            <w:r>
              <w:t>25.00</w:t>
            </w:r>
          </w:p>
        </w:tc>
      </w:tr>
      <w:tr w:rsidR="00F40829" w:rsidRPr="00B806D0" w14:paraId="1218A31E" w14:textId="77777777" w:rsidTr="00082E42">
        <w:trPr>
          <w:trHeight w:val="315"/>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30DECD5" w14:textId="77777777" w:rsidR="00F40829" w:rsidRPr="00B806D0" w:rsidRDefault="00F40829" w:rsidP="00082E42">
            <w:pPr>
              <w:spacing w:after="0" w:line="240" w:lineRule="auto"/>
              <w:jc w:val="center"/>
            </w:pPr>
            <w:r w:rsidRPr="00B806D0">
              <w:t>6 Mbps</w:t>
            </w:r>
          </w:p>
        </w:tc>
        <w:tc>
          <w:tcPr>
            <w:tcW w:w="1629" w:type="dxa"/>
            <w:tcBorders>
              <w:top w:val="nil"/>
              <w:left w:val="single" w:sz="4" w:space="0" w:color="auto"/>
              <w:bottom w:val="single" w:sz="4" w:space="0" w:color="auto"/>
              <w:right w:val="single" w:sz="4" w:space="0" w:color="auto"/>
            </w:tcBorders>
            <w:shd w:val="clear" w:color="auto" w:fill="auto"/>
            <w:noWrap/>
          </w:tcPr>
          <w:p w14:paraId="08438CB0" w14:textId="77777777" w:rsidR="00F40829" w:rsidRPr="00B806D0" w:rsidRDefault="00F40829" w:rsidP="00082E42">
            <w:pPr>
              <w:spacing w:after="0" w:line="240" w:lineRule="auto"/>
              <w:jc w:val="center"/>
              <w:rPr>
                <w:color w:val="000000"/>
              </w:rPr>
            </w:pPr>
            <w:r w:rsidRPr="003E222B">
              <w:rPr>
                <w:color w:val="000000"/>
              </w:rPr>
              <w:t>4</w:t>
            </w:r>
            <w:r>
              <w:rPr>
                <w:color w:val="000000"/>
              </w:rPr>
              <w:t>,</w:t>
            </w:r>
            <w:r w:rsidRPr="003E222B">
              <w:rPr>
                <w:color w:val="000000"/>
              </w:rPr>
              <w:t>510.15</w:t>
            </w:r>
          </w:p>
        </w:tc>
        <w:tc>
          <w:tcPr>
            <w:tcW w:w="1791" w:type="dxa"/>
            <w:tcBorders>
              <w:top w:val="nil"/>
              <w:left w:val="nil"/>
              <w:bottom w:val="single" w:sz="4" w:space="0" w:color="auto"/>
              <w:right w:val="single" w:sz="4" w:space="0" w:color="auto"/>
            </w:tcBorders>
            <w:shd w:val="clear" w:color="auto" w:fill="auto"/>
            <w:noWrap/>
          </w:tcPr>
          <w:p w14:paraId="2278DF3B" w14:textId="77777777" w:rsidR="00F40829" w:rsidRPr="00B806D0" w:rsidRDefault="00F40829" w:rsidP="00082E42">
            <w:pPr>
              <w:spacing w:after="0" w:line="240" w:lineRule="auto"/>
              <w:jc w:val="center"/>
              <w:rPr>
                <w:color w:val="000000"/>
              </w:rPr>
            </w:pPr>
            <w:r>
              <w:t>29.00</w:t>
            </w:r>
          </w:p>
        </w:tc>
      </w:tr>
      <w:tr w:rsidR="00F40829" w:rsidRPr="00B806D0" w14:paraId="24E6FE59"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63670B7" w14:textId="77777777" w:rsidR="00F40829" w:rsidRPr="00B806D0" w:rsidRDefault="00F40829" w:rsidP="00082E42">
            <w:pPr>
              <w:spacing w:after="0" w:line="240" w:lineRule="auto"/>
              <w:jc w:val="center"/>
            </w:pPr>
            <w:r w:rsidRPr="00B806D0">
              <w:t>8 Mbps</w:t>
            </w:r>
          </w:p>
        </w:tc>
        <w:tc>
          <w:tcPr>
            <w:tcW w:w="1629" w:type="dxa"/>
            <w:tcBorders>
              <w:top w:val="nil"/>
              <w:left w:val="single" w:sz="4" w:space="0" w:color="auto"/>
              <w:bottom w:val="single" w:sz="4" w:space="0" w:color="auto"/>
              <w:right w:val="single" w:sz="4" w:space="0" w:color="auto"/>
            </w:tcBorders>
            <w:shd w:val="clear" w:color="auto" w:fill="auto"/>
            <w:noWrap/>
          </w:tcPr>
          <w:p w14:paraId="018F0CE1" w14:textId="77777777" w:rsidR="00F40829" w:rsidRPr="00B806D0" w:rsidRDefault="00F40829" w:rsidP="00082E42">
            <w:pPr>
              <w:spacing w:after="0" w:line="240" w:lineRule="auto"/>
              <w:jc w:val="center"/>
              <w:rPr>
                <w:color w:val="000000"/>
              </w:rPr>
            </w:pPr>
            <w:r w:rsidRPr="003E222B">
              <w:rPr>
                <w:color w:val="000000"/>
              </w:rPr>
              <w:t>7</w:t>
            </w:r>
            <w:r>
              <w:rPr>
                <w:color w:val="000000"/>
              </w:rPr>
              <w:t>,</w:t>
            </w:r>
            <w:r w:rsidRPr="003E222B">
              <w:rPr>
                <w:color w:val="000000"/>
              </w:rPr>
              <w:t>811.8</w:t>
            </w:r>
          </w:p>
        </w:tc>
        <w:tc>
          <w:tcPr>
            <w:tcW w:w="1791" w:type="dxa"/>
            <w:tcBorders>
              <w:top w:val="nil"/>
              <w:left w:val="nil"/>
              <w:bottom w:val="single" w:sz="4" w:space="0" w:color="auto"/>
              <w:right w:val="single" w:sz="4" w:space="0" w:color="auto"/>
            </w:tcBorders>
            <w:shd w:val="clear" w:color="auto" w:fill="auto"/>
            <w:noWrap/>
          </w:tcPr>
          <w:p w14:paraId="67EDB288" w14:textId="77777777" w:rsidR="00F40829" w:rsidRPr="00B806D0" w:rsidRDefault="00F40829" w:rsidP="00082E42">
            <w:pPr>
              <w:spacing w:after="0" w:line="240" w:lineRule="auto"/>
              <w:jc w:val="center"/>
              <w:rPr>
                <w:color w:val="000000"/>
              </w:rPr>
            </w:pPr>
            <w:r>
              <w:t>33.00</w:t>
            </w:r>
          </w:p>
        </w:tc>
      </w:tr>
      <w:tr w:rsidR="00F40829" w:rsidRPr="00B806D0" w14:paraId="7B8793C4"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CB873B3" w14:textId="77777777" w:rsidR="00F40829" w:rsidRPr="00B806D0" w:rsidRDefault="00F40829" w:rsidP="00082E42">
            <w:pPr>
              <w:spacing w:after="0" w:line="240" w:lineRule="auto"/>
              <w:jc w:val="center"/>
            </w:pPr>
            <w:r w:rsidRPr="00B806D0">
              <w:t>10 Mbps</w:t>
            </w:r>
          </w:p>
        </w:tc>
        <w:tc>
          <w:tcPr>
            <w:tcW w:w="1629" w:type="dxa"/>
            <w:tcBorders>
              <w:top w:val="nil"/>
              <w:left w:val="single" w:sz="4" w:space="0" w:color="auto"/>
              <w:bottom w:val="single" w:sz="4" w:space="0" w:color="auto"/>
              <w:right w:val="single" w:sz="4" w:space="0" w:color="auto"/>
            </w:tcBorders>
            <w:shd w:val="clear" w:color="auto" w:fill="auto"/>
            <w:noWrap/>
          </w:tcPr>
          <w:p w14:paraId="5B3B6BEC" w14:textId="77777777" w:rsidR="00F40829" w:rsidRPr="00B806D0" w:rsidRDefault="00F40829" w:rsidP="00082E42">
            <w:pPr>
              <w:spacing w:after="0" w:line="240" w:lineRule="auto"/>
              <w:jc w:val="center"/>
              <w:rPr>
                <w:color w:val="000000"/>
              </w:rPr>
            </w:pPr>
            <w:r w:rsidRPr="003E222B">
              <w:rPr>
                <w:color w:val="000000"/>
              </w:rPr>
              <w:t>8</w:t>
            </w:r>
            <w:r>
              <w:rPr>
                <w:color w:val="000000"/>
              </w:rPr>
              <w:t>,</w:t>
            </w:r>
            <w:r w:rsidRPr="003E222B">
              <w:rPr>
                <w:color w:val="000000"/>
              </w:rPr>
              <w:t>074.09</w:t>
            </w:r>
          </w:p>
        </w:tc>
        <w:tc>
          <w:tcPr>
            <w:tcW w:w="1791" w:type="dxa"/>
            <w:tcBorders>
              <w:top w:val="nil"/>
              <w:left w:val="nil"/>
              <w:bottom w:val="single" w:sz="4" w:space="0" w:color="auto"/>
              <w:right w:val="single" w:sz="4" w:space="0" w:color="auto"/>
            </w:tcBorders>
            <w:shd w:val="clear" w:color="auto" w:fill="auto"/>
            <w:noWrap/>
          </w:tcPr>
          <w:p w14:paraId="11A82B08" w14:textId="77777777" w:rsidR="00F40829" w:rsidRPr="008208A5" w:rsidRDefault="00F40829" w:rsidP="00082E42">
            <w:pPr>
              <w:spacing w:after="0" w:line="240" w:lineRule="auto"/>
              <w:jc w:val="center"/>
            </w:pPr>
            <w:r>
              <w:t>36.00</w:t>
            </w:r>
          </w:p>
        </w:tc>
      </w:tr>
      <w:tr w:rsidR="00F40829" w:rsidRPr="00B806D0" w14:paraId="6310FC55"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B3CB972" w14:textId="77777777" w:rsidR="00F40829" w:rsidRPr="00B806D0" w:rsidRDefault="00F40829" w:rsidP="00082E42">
            <w:pPr>
              <w:spacing w:after="0" w:line="240" w:lineRule="auto"/>
              <w:jc w:val="center"/>
            </w:pPr>
            <w:r w:rsidRPr="00B806D0">
              <w:t>20 Mbps</w:t>
            </w:r>
          </w:p>
        </w:tc>
        <w:tc>
          <w:tcPr>
            <w:tcW w:w="1629" w:type="dxa"/>
            <w:tcBorders>
              <w:top w:val="nil"/>
              <w:left w:val="single" w:sz="4" w:space="0" w:color="auto"/>
              <w:bottom w:val="single" w:sz="4" w:space="0" w:color="auto"/>
              <w:right w:val="single" w:sz="4" w:space="0" w:color="auto"/>
            </w:tcBorders>
            <w:shd w:val="clear" w:color="auto" w:fill="auto"/>
            <w:noWrap/>
          </w:tcPr>
          <w:p w14:paraId="03A30BFB" w14:textId="77777777" w:rsidR="00F40829" w:rsidRPr="00B806D0" w:rsidRDefault="00F40829" w:rsidP="00082E42">
            <w:pPr>
              <w:spacing w:after="0" w:line="240" w:lineRule="auto"/>
              <w:jc w:val="center"/>
              <w:rPr>
                <w:color w:val="000000"/>
              </w:rPr>
            </w:pPr>
            <w:r w:rsidRPr="003E222B">
              <w:rPr>
                <w:color w:val="000000"/>
              </w:rPr>
              <w:t>8</w:t>
            </w:r>
            <w:r>
              <w:rPr>
                <w:color w:val="000000"/>
              </w:rPr>
              <w:t>,</w:t>
            </w:r>
            <w:r w:rsidRPr="003E222B">
              <w:rPr>
                <w:color w:val="000000"/>
              </w:rPr>
              <w:t>586.05</w:t>
            </w:r>
          </w:p>
        </w:tc>
        <w:tc>
          <w:tcPr>
            <w:tcW w:w="1791" w:type="dxa"/>
            <w:tcBorders>
              <w:top w:val="nil"/>
              <w:left w:val="nil"/>
              <w:bottom w:val="single" w:sz="4" w:space="0" w:color="auto"/>
              <w:right w:val="single" w:sz="4" w:space="0" w:color="auto"/>
            </w:tcBorders>
            <w:shd w:val="clear" w:color="auto" w:fill="auto"/>
            <w:noWrap/>
          </w:tcPr>
          <w:p w14:paraId="210F4D30" w14:textId="77777777" w:rsidR="00F40829" w:rsidRPr="00B806D0" w:rsidRDefault="00F40829" w:rsidP="00082E42">
            <w:pPr>
              <w:spacing w:after="0" w:line="240" w:lineRule="auto"/>
              <w:jc w:val="center"/>
              <w:rPr>
                <w:color w:val="000000"/>
              </w:rPr>
            </w:pPr>
            <w:r>
              <w:rPr>
                <w:color w:val="000000"/>
              </w:rPr>
              <w:t>45.00</w:t>
            </w:r>
          </w:p>
        </w:tc>
      </w:tr>
      <w:tr w:rsidR="00F40829" w:rsidRPr="00B806D0" w14:paraId="6FB8308C"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DAD372D" w14:textId="77777777" w:rsidR="00F40829" w:rsidRPr="00B806D0" w:rsidRDefault="00F40829" w:rsidP="00082E42">
            <w:pPr>
              <w:spacing w:after="0" w:line="240" w:lineRule="auto"/>
              <w:jc w:val="center"/>
            </w:pPr>
            <w:r w:rsidRPr="00B806D0">
              <w:t>30 Mbps</w:t>
            </w:r>
          </w:p>
        </w:tc>
        <w:tc>
          <w:tcPr>
            <w:tcW w:w="1629" w:type="dxa"/>
            <w:tcBorders>
              <w:top w:val="nil"/>
              <w:left w:val="single" w:sz="4" w:space="0" w:color="auto"/>
              <w:bottom w:val="single" w:sz="4" w:space="0" w:color="auto"/>
              <w:right w:val="single" w:sz="4" w:space="0" w:color="auto"/>
            </w:tcBorders>
            <w:shd w:val="clear" w:color="auto" w:fill="auto"/>
            <w:noWrap/>
          </w:tcPr>
          <w:p w14:paraId="192A7B36" w14:textId="77777777" w:rsidR="00F40829" w:rsidRPr="00B806D0" w:rsidRDefault="00F40829" w:rsidP="00082E42">
            <w:pPr>
              <w:spacing w:after="0" w:line="240" w:lineRule="auto"/>
              <w:jc w:val="center"/>
              <w:rPr>
                <w:color w:val="000000"/>
              </w:rPr>
            </w:pPr>
            <w:r w:rsidRPr="003E222B">
              <w:rPr>
                <w:color w:val="000000"/>
              </w:rPr>
              <w:t>10</w:t>
            </w:r>
            <w:r>
              <w:rPr>
                <w:color w:val="000000"/>
              </w:rPr>
              <w:t>,</w:t>
            </w:r>
            <w:r w:rsidRPr="003E222B">
              <w:rPr>
                <w:color w:val="000000"/>
              </w:rPr>
              <w:t>028.31</w:t>
            </w:r>
          </w:p>
        </w:tc>
        <w:tc>
          <w:tcPr>
            <w:tcW w:w="1791" w:type="dxa"/>
            <w:tcBorders>
              <w:top w:val="nil"/>
              <w:left w:val="nil"/>
              <w:bottom w:val="single" w:sz="4" w:space="0" w:color="auto"/>
              <w:right w:val="single" w:sz="4" w:space="0" w:color="auto"/>
            </w:tcBorders>
            <w:shd w:val="clear" w:color="auto" w:fill="auto"/>
            <w:noWrap/>
          </w:tcPr>
          <w:p w14:paraId="0DC5937F" w14:textId="77777777" w:rsidR="00F40829" w:rsidRPr="00B806D0" w:rsidRDefault="00F40829" w:rsidP="00082E42">
            <w:pPr>
              <w:spacing w:after="0" w:line="240" w:lineRule="auto"/>
              <w:jc w:val="center"/>
              <w:rPr>
                <w:color w:val="000000"/>
              </w:rPr>
            </w:pPr>
            <w:r>
              <w:rPr>
                <w:color w:val="000000"/>
              </w:rPr>
              <w:t>53.00</w:t>
            </w:r>
          </w:p>
        </w:tc>
      </w:tr>
      <w:tr w:rsidR="00F40829" w:rsidRPr="00B806D0" w14:paraId="16923683"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82B5AA8" w14:textId="77777777" w:rsidR="00F40829" w:rsidRPr="00B806D0" w:rsidRDefault="00F40829" w:rsidP="00082E42">
            <w:pPr>
              <w:spacing w:after="0" w:line="240" w:lineRule="auto"/>
              <w:jc w:val="center"/>
            </w:pPr>
            <w:r w:rsidRPr="00B806D0">
              <w:t>40 Mbps</w:t>
            </w:r>
          </w:p>
        </w:tc>
        <w:tc>
          <w:tcPr>
            <w:tcW w:w="1629" w:type="dxa"/>
            <w:tcBorders>
              <w:top w:val="nil"/>
              <w:left w:val="single" w:sz="4" w:space="0" w:color="auto"/>
              <w:bottom w:val="single" w:sz="4" w:space="0" w:color="auto"/>
              <w:right w:val="single" w:sz="4" w:space="0" w:color="auto"/>
            </w:tcBorders>
            <w:shd w:val="clear" w:color="auto" w:fill="auto"/>
            <w:noWrap/>
          </w:tcPr>
          <w:p w14:paraId="024192D0" w14:textId="77777777" w:rsidR="00F40829" w:rsidRPr="00B806D0" w:rsidRDefault="00F40829" w:rsidP="00082E42">
            <w:pPr>
              <w:spacing w:after="0" w:line="240" w:lineRule="auto"/>
              <w:jc w:val="center"/>
              <w:rPr>
                <w:color w:val="000000"/>
              </w:rPr>
            </w:pPr>
            <w:r w:rsidRPr="003E222B">
              <w:rPr>
                <w:color w:val="000000"/>
              </w:rPr>
              <w:t>13</w:t>
            </w:r>
            <w:r>
              <w:rPr>
                <w:color w:val="000000"/>
              </w:rPr>
              <w:t>,</w:t>
            </w:r>
            <w:r w:rsidRPr="003E222B">
              <w:rPr>
                <w:color w:val="000000"/>
              </w:rPr>
              <w:t>253.03</w:t>
            </w:r>
          </w:p>
        </w:tc>
        <w:tc>
          <w:tcPr>
            <w:tcW w:w="1791" w:type="dxa"/>
            <w:tcBorders>
              <w:top w:val="nil"/>
              <w:left w:val="nil"/>
              <w:bottom w:val="single" w:sz="4" w:space="0" w:color="auto"/>
              <w:right w:val="single" w:sz="4" w:space="0" w:color="auto"/>
            </w:tcBorders>
            <w:shd w:val="clear" w:color="auto" w:fill="auto"/>
            <w:noWrap/>
          </w:tcPr>
          <w:p w14:paraId="28A9D662" w14:textId="77777777" w:rsidR="00F40829" w:rsidRPr="00B806D0" w:rsidRDefault="00F40829" w:rsidP="00082E42">
            <w:pPr>
              <w:spacing w:after="0" w:line="240" w:lineRule="auto"/>
              <w:jc w:val="center"/>
              <w:rPr>
                <w:color w:val="000000"/>
              </w:rPr>
            </w:pPr>
            <w:r>
              <w:rPr>
                <w:color w:val="000000"/>
              </w:rPr>
              <w:t>58.00</w:t>
            </w:r>
          </w:p>
        </w:tc>
      </w:tr>
      <w:tr w:rsidR="00F40829" w:rsidRPr="00B806D0" w14:paraId="41A53CD0"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241FFF5" w14:textId="77777777" w:rsidR="00F40829" w:rsidRPr="00B806D0" w:rsidRDefault="00F40829" w:rsidP="00082E42">
            <w:pPr>
              <w:spacing w:after="0" w:line="240" w:lineRule="auto"/>
              <w:jc w:val="center"/>
            </w:pPr>
            <w:r w:rsidRPr="00B806D0">
              <w:t>50 Mbps</w:t>
            </w:r>
          </w:p>
        </w:tc>
        <w:tc>
          <w:tcPr>
            <w:tcW w:w="1629" w:type="dxa"/>
            <w:tcBorders>
              <w:top w:val="nil"/>
              <w:left w:val="single" w:sz="4" w:space="0" w:color="auto"/>
              <w:bottom w:val="single" w:sz="4" w:space="0" w:color="auto"/>
              <w:right w:val="single" w:sz="4" w:space="0" w:color="auto"/>
            </w:tcBorders>
            <w:shd w:val="clear" w:color="auto" w:fill="auto"/>
            <w:noWrap/>
          </w:tcPr>
          <w:p w14:paraId="39050E9B" w14:textId="77777777" w:rsidR="00F40829" w:rsidRPr="00B806D0" w:rsidRDefault="00F40829" w:rsidP="00082E42">
            <w:pPr>
              <w:spacing w:after="0" w:line="240" w:lineRule="auto"/>
              <w:jc w:val="center"/>
              <w:rPr>
                <w:color w:val="000000"/>
              </w:rPr>
            </w:pPr>
            <w:r w:rsidRPr="003E222B">
              <w:rPr>
                <w:color w:val="000000"/>
              </w:rPr>
              <w:t>15</w:t>
            </w:r>
            <w:r>
              <w:rPr>
                <w:color w:val="000000"/>
              </w:rPr>
              <w:t>,</w:t>
            </w:r>
            <w:r w:rsidRPr="003E222B">
              <w:rPr>
                <w:color w:val="000000"/>
              </w:rPr>
              <w:t>534.94</w:t>
            </w:r>
          </w:p>
        </w:tc>
        <w:tc>
          <w:tcPr>
            <w:tcW w:w="1791" w:type="dxa"/>
            <w:tcBorders>
              <w:top w:val="nil"/>
              <w:left w:val="nil"/>
              <w:bottom w:val="single" w:sz="4" w:space="0" w:color="auto"/>
              <w:right w:val="single" w:sz="4" w:space="0" w:color="auto"/>
            </w:tcBorders>
            <w:shd w:val="clear" w:color="auto" w:fill="auto"/>
            <w:noWrap/>
          </w:tcPr>
          <w:p w14:paraId="120E176C" w14:textId="77777777" w:rsidR="00F40829" w:rsidRPr="00B806D0" w:rsidRDefault="00F40829" w:rsidP="00082E42">
            <w:pPr>
              <w:spacing w:after="0" w:line="240" w:lineRule="auto"/>
              <w:jc w:val="center"/>
              <w:rPr>
                <w:color w:val="000000"/>
              </w:rPr>
            </w:pPr>
            <w:r>
              <w:rPr>
                <w:color w:val="000000"/>
              </w:rPr>
              <w:t>66.00</w:t>
            </w:r>
          </w:p>
        </w:tc>
      </w:tr>
      <w:tr w:rsidR="00F40829" w:rsidRPr="00B806D0" w14:paraId="0648B1BB" w14:textId="77777777" w:rsidTr="00082E4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AC256" w14:textId="77777777" w:rsidR="00F40829" w:rsidRPr="00B806D0" w:rsidRDefault="00F40829" w:rsidP="00082E42">
            <w:pPr>
              <w:spacing w:after="0" w:line="240" w:lineRule="auto"/>
              <w:jc w:val="center"/>
            </w:pPr>
            <w:r w:rsidRPr="00B806D0">
              <w:t>60 Mbps</w:t>
            </w:r>
          </w:p>
        </w:tc>
        <w:tc>
          <w:tcPr>
            <w:tcW w:w="1629" w:type="dxa"/>
            <w:tcBorders>
              <w:top w:val="single" w:sz="4" w:space="0" w:color="auto"/>
              <w:left w:val="single" w:sz="4" w:space="0" w:color="auto"/>
              <w:bottom w:val="single" w:sz="4" w:space="0" w:color="auto"/>
              <w:right w:val="single" w:sz="4" w:space="0" w:color="auto"/>
            </w:tcBorders>
            <w:shd w:val="clear" w:color="auto" w:fill="auto"/>
            <w:noWrap/>
          </w:tcPr>
          <w:p w14:paraId="4C9E6815" w14:textId="77777777" w:rsidR="00F40829" w:rsidRPr="00B806D0" w:rsidRDefault="00F40829" w:rsidP="00082E42">
            <w:pPr>
              <w:spacing w:after="0" w:line="240" w:lineRule="auto"/>
              <w:jc w:val="center"/>
              <w:rPr>
                <w:color w:val="000000"/>
              </w:rPr>
            </w:pPr>
            <w:r w:rsidRPr="003E222B">
              <w:rPr>
                <w:color w:val="000000"/>
              </w:rPr>
              <w:t>17</w:t>
            </w:r>
            <w:r>
              <w:rPr>
                <w:color w:val="000000"/>
              </w:rPr>
              <w:t>,</w:t>
            </w:r>
            <w:r w:rsidRPr="003E222B">
              <w:rPr>
                <w:color w:val="000000"/>
              </w:rPr>
              <w:t>004.82</w:t>
            </w:r>
          </w:p>
        </w:tc>
        <w:tc>
          <w:tcPr>
            <w:tcW w:w="1791" w:type="dxa"/>
            <w:tcBorders>
              <w:top w:val="single" w:sz="4" w:space="0" w:color="auto"/>
              <w:left w:val="nil"/>
              <w:bottom w:val="single" w:sz="4" w:space="0" w:color="auto"/>
              <w:right w:val="single" w:sz="4" w:space="0" w:color="auto"/>
            </w:tcBorders>
            <w:shd w:val="clear" w:color="auto" w:fill="auto"/>
            <w:noWrap/>
          </w:tcPr>
          <w:p w14:paraId="740BDDCB" w14:textId="77777777" w:rsidR="00F40829" w:rsidRPr="00B806D0" w:rsidRDefault="00F40829" w:rsidP="00082E42">
            <w:pPr>
              <w:spacing w:after="0" w:line="240" w:lineRule="auto"/>
              <w:jc w:val="center"/>
              <w:rPr>
                <w:color w:val="000000"/>
              </w:rPr>
            </w:pPr>
            <w:r>
              <w:rPr>
                <w:color w:val="000000"/>
              </w:rPr>
              <w:t>71.00</w:t>
            </w:r>
          </w:p>
        </w:tc>
      </w:tr>
      <w:tr w:rsidR="00F40829" w:rsidRPr="00B806D0" w14:paraId="4559A138"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DD70583" w14:textId="77777777" w:rsidR="00F40829" w:rsidRPr="00B806D0" w:rsidRDefault="00F40829" w:rsidP="00082E42">
            <w:pPr>
              <w:spacing w:after="0" w:line="240" w:lineRule="auto"/>
              <w:jc w:val="center"/>
            </w:pPr>
            <w:r w:rsidRPr="00B806D0">
              <w:t>80 Mbps</w:t>
            </w:r>
          </w:p>
        </w:tc>
        <w:tc>
          <w:tcPr>
            <w:tcW w:w="1629" w:type="dxa"/>
            <w:tcBorders>
              <w:top w:val="nil"/>
              <w:left w:val="single" w:sz="4" w:space="0" w:color="auto"/>
              <w:bottom w:val="single" w:sz="4" w:space="0" w:color="auto"/>
              <w:right w:val="single" w:sz="4" w:space="0" w:color="auto"/>
            </w:tcBorders>
            <w:shd w:val="clear" w:color="auto" w:fill="auto"/>
            <w:noWrap/>
          </w:tcPr>
          <w:p w14:paraId="2CFB3D5F" w14:textId="77777777" w:rsidR="00F40829" w:rsidRPr="00B806D0" w:rsidRDefault="00F40829" w:rsidP="00082E42">
            <w:pPr>
              <w:spacing w:after="0" w:line="240" w:lineRule="auto"/>
              <w:jc w:val="center"/>
              <w:rPr>
                <w:color w:val="000000"/>
              </w:rPr>
            </w:pPr>
            <w:r w:rsidRPr="003E222B">
              <w:rPr>
                <w:color w:val="000000"/>
              </w:rPr>
              <w:t>19</w:t>
            </w:r>
            <w:r>
              <w:rPr>
                <w:color w:val="000000"/>
              </w:rPr>
              <w:t>,</w:t>
            </w:r>
            <w:r w:rsidRPr="003E222B">
              <w:rPr>
                <w:color w:val="000000"/>
              </w:rPr>
              <w:t>915.68</w:t>
            </w:r>
          </w:p>
        </w:tc>
        <w:tc>
          <w:tcPr>
            <w:tcW w:w="1791" w:type="dxa"/>
            <w:tcBorders>
              <w:top w:val="nil"/>
              <w:left w:val="nil"/>
              <w:bottom w:val="single" w:sz="4" w:space="0" w:color="auto"/>
              <w:right w:val="single" w:sz="4" w:space="0" w:color="auto"/>
            </w:tcBorders>
            <w:shd w:val="clear" w:color="auto" w:fill="auto"/>
            <w:noWrap/>
          </w:tcPr>
          <w:p w14:paraId="3D6E23A1" w14:textId="77777777" w:rsidR="00F40829" w:rsidRPr="00B806D0" w:rsidRDefault="00F40829" w:rsidP="00082E42">
            <w:pPr>
              <w:spacing w:after="0" w:line="240" w:lineRule="auto"/>
              <w:jc w:val="center"/>
              <w:rPr>
                <w:color w:val="000000"/>
              </w:rPr>
            </w:pPr>
            <w:r>
              <w:rPr>
                <w:color w:val="000000"/>
              </w:rPr>
              <w:t>79.00</w:t>
            </w:r>
          </w:p>
        </w:tc>
      </w:tr>
      <w:tr w:rsidR="00F40829" w:rsidRPr="00B806D0" w14:paraId="7851FFF0"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A8AB0FF" w14:textId="77777777" w:rsidR="00F40829" w:rsidRPr="00B806D0" w:rsidRDefault="00F40829" w:rsidP="00082E42">
            <w:pPr>
              <w:spacing w:after="0" w:line="240" w:lineRule="auto"/>
              <w:jc w:val="center"/>
            </w:pPr>
            <w:r w:rsidRPr="00B806D0">
              <w:t>100 Mbps</w:t>
            </w:r>
          </w:p>
        </w:tc>
        <w:tc>
          <w:tcPr>
            <w:tcW w:w="1629" w:type="dxa"/>
            <w:tcBorders>
              <w:top w:val="nil"/>
              <w:left w:val="single" w:sz="4" w:space="0" w:color="auto"/>
              <w:bottom w:val="single" w:sz="4" w:space="0" w:color="auto"/>
              <w:right w:val="single" w:sz="4" w:space="0" w:color="auto"/>
            </w:tcBorders>
            <w:shd w:val="clear" w:color="auto" w:fill="auto"/>
            <w:noWrap/>
          </w:tcPr>
          <w:p w14:paraId="55B4DD55" w14:textId="77777777" w:rsidR="00F40829" w:rsidRPr="00B806D0" w:rsidRDefault="00F40829" w:rsidP="00082E42">
            <w:pPr>
              <w:spacing w:after="0" w:line="240" w:lineRule="auto"/>
              <w:jc w:val="center"/>
              <w:rPr>
                <w:color w:val="000000"/>
              </w:rPr>
            </w:pPr>
            <w:r w:rsidRPr="003E222B">
              <w:rPr>
                <w:color w:val="000000"/>
              </w:rPr>
              <w:t>21</w:t>
            </w:r>
            <w:r>
              <w:rPr>
                <w:color w:val="000000"/>
              </w:rPr>
              <w:t>,</w:t>
            </w:r>
            <w:r w:rsidRPr="003E222B">
              <w:rPr>
                <w:color w:val="000000"/>
              </w:rPr>
              <w:t>980.21</w:t>
            </w:r>
          </w:p>
        </w:tc>
        <w:tc>
          <w:tcPr>
            <w:tcW w:w="1791" w:type="dxa"/>
            <w:tcBorders>
              <w:top w:val="nil"/>
              <w:left w:val="nil"/>
              <w:bottom w:val="single" w:sz="4" w:space="0" w:color="auto"/>
              <w:right w:val="single" w:sz="4" w:space="0" w:color="auto"/>
            </w:tcBorders>
            <w:shd w:val="clear" w:color="auto" w:fill="auto"/>
            <w:noWrap/>
          </w:tcPr>
          <w:p w14:paraId="169BF6A6" w14:textId="77777777" w:rsidR="00F40829" w:rsidRPr="00B806D0" w:rsidRDefault="00F40829" w:rsidP="00082E42">
            <w:pPr>
              <w:spacing w:after="0" w:line="240" w:lineRule="auto"/>
              <w:jc w:val="center"/>
              <w:rPr>
                <w:color w:val="000000"/>
              </w:rPr>
            </w:pPr>
            <w:r>
              <w:rPr>
                <w:color w:val="000000"/>
              </w:rPr>
              <w:t>86.00</w:t>
            </w:r>
          </w:p>
        </w:tc>
      </w:tr>
      <w:tr w:rsidR="00F40829" w:rsidRPr="00B806D0" w14:paraId="038A757C"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CD49EE2" w14:textId="77777777" w:rsidR="00F40829" w:rsidRPr="00B806D0" w:rsidRDefault="00F40829" w:rsidP="00082E42">
            <w:pPr>
              <w:spacing w:after="0" w:line="240" w:lineRule="auto"/>
              <w:jc w:val="center"/>
            </w:pPr>
            <w:r w:rsidRPr="00B806D0">
              <w:t>150 Mbps</w:t>
            </w:r>
          </w:p>
        </w:tc>
        <w:tc>
          <w:tcPr>
            <w:tcW w:w="1629" w:type="dxa"/>
            <w:tcBorders>
              <w:top w:val="nil"/>
              <w:left w:val="single" w:sz="4" w:space="0" w:color="auto"/>
              <w:bottom w:val="single" w:sz="4" w:space="0" w:color="auto"/>
              <w:right w:val="single" w:sz="4" w:space="0" w:color="auto"/>
            </w:tcBorders>
            <w:shd w:val="clear" w:color="auto" w:fill="auto"/>
            <w:noWrap/>
          </w:tcPr>
          <w:p w14:paraId="03E03852" w14:textId="77777777" w:rsidR="00F40829" w:rsidRPr="00B806D0" w:rsidRDefault="00F40829" w:rsidP="00082E42">
            <w:pPr>
              <w:spacing w:after="0" w:line="240" w:lineRule="auto"/>
              <w:jc w:val="center"/>
              <w:rPr>
                <w:color w:val="000000"/>
              </w:rPr>
            </w:pPr>
            <w:r w:rsidRPr="003E222B">
              <w:rPr>
                <w:color w:val="000000"/>
              </w:rPr>
              <w:t>32</w:t>
            </w:r>
            <w:r>
              <w:rPr>
                <w:color w:val="000000"/>
              </w:rPr>
              <w:t>,</w:t>
            </w:r>
            <w:r w:rsidRPr="003E222B">
              <w:rPr>
                <w:color w:val="000000"/>
              </w:rPr>
              <w:t>405.42</w:t>
            </w:r>
          </w:p>
        </w:tc>
        <w:tc>
          <w:tcPr>
            <w:tcW w:w="1791" w:type="dxa"/>
            <w:tcBorders>
              <w:top w:val="nil"/>
              <w:left w:val="nil"/>
              <w:bottom w:val="single" w:sz="4" w:space="0" w:color="auto"/>
              <w:right w:val="single" w:sz="4" w:space="0" w:color="auto"/>
            </w:tcBorders>
            <w:shd w:val="clear" w:color="auto" w:fill="auto"/>
            <w:noWrap/>
          </w:tcPr>
          <w:p w14:paraId="4BDD4AC6" w14:textId="77777777" w:rsidR="00F40829" w:rsidRPr="00B806D0" w:rsidRDefault="00F40829" w:rsidP="00082E42">
            <w:pPr>
              <w:spacing w:after="0" w:line="240" w:lineRule="auto"/>
              <w:jc w:val="center"/>
              <w:rPr>
                <w:color w:val="000000"/>
              </w:rPr>
            </w:pPr>
            <w:r>
              <w:rPr>
                <w:color w:val="000000"/>
              </w:rPr>
              <w:t>100.00</w:t>
            </w:r>
          </w:p>
        </w:tc>
      </w:tr>
      <w:tr w:rsidR="00F40829" w:rsidRPr="00B806D0" w14:paraId="442D3E0E"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1C9CA92" w14:textId="77777777" w:rsidR="00F40829" w:rsidRPr="00B806D0" w:rsidRDefault="00F40829" w:rsidP="00082E42">
            <w:pPr>
              <w:spacing w:after="0" w:line="240" w:lineRule="auto"/>
              <w:jc w:val="center"/>
            </w:pPr>
            <w:r w:rsidRPr="00B806D0">
              <w:t>200 Mbps</w:t>
            </w:r>
          </w:p>
        </w:tc>
        <w:tc>
          <w:tcPr>
            <w:tcW w:w="1629" w:type="dxa"/>
            <w:tcBorders>
              <w:top w:val="nil"/>
              <w:left w:val="single" w:sz="4" w:space="0" w:color="auto"/>
              <w:bottom w:val="single" w:sz="4" w:space="0" w:color="auto"/>
              <w:right w:val="single" w:sz="4" w:space="0" w:color="auto"/>
            </w:tcBorders>
            <w:shd w:val="clear" w:color="auto" w:fill="auto"/>
            <w:noWrap/>
          </w:tcPr>
          <w:p w14:paraId="656D298A" w14:textId="77777777" w:rsidR="00F40829" w:rsidRPr="00B806D0" w:rsidRDefault="00F40829" w:rsidP="00082E42">
            <w:pPr>
              <w:spacing w:after="0" w:line="240" w:lineRule="auto"/>
              <w:jc w:val="center"/>
              <w:rPr>
                <w:color w:val="000000"/>
              </w:rPr>
            </w:pPr>
            <w:r w:rsidRPr="003E222B">
              <w:rPr>
                <w:color w:val="000000"/>
              </w:rPr>
              <w:t>41</w:t>
            </w:r>
            <w:r>
              <w:rPr>
                <w:color w:val="000000"/>
              </w:rPr>
              <w:t>,</w:t>
            </w:r>
            <w:r w:rsidRPr="003E222B">
              <w:rPr>
                <w:color w:val="000000"/>
              </w:rPr>
              <w:t>471.16</w:t>
            </w:r>
          </w:p>
        </w:tc>
        <w:tc>
          <w:tcPr>
            <w:tcW w:w="1791" w:type="dxa"/>
            <w:tcBorders>
              <w:top w:val="nil"/>
              <w:left w:val="nil"/>
              <w:bottom w:val="single" w:sz="4" w:space="0" w:color="auto"/>
              <w:right w:val="single" w:sz="4" w:space="0" w:color="auto"/>
            </w:tcBorders>
            <w:shd w:val="clear" w:color="auto" w:fill="auto"/>
            <w:noWrap/>
          </w:tcPr>
          <w:p w14:paraId="27DF7F8E" w14:textId="77777777" w:rsidR="00F40829" w:rsidRPr="00B806D0" w:rsidRDefault="00F40829" w:rsidP="00082E42">
            <w:pPr>
              <w:spacing w:after="0" w:line="240" w:lineRule="auto"/>
              <w:jc w:val="center"/>
              <w:rPr>
                <w:color w:val="000000"/>
              </w:rPr>
            </w:pPr>
            <w:r>
              <w:t>130.20</w:t>
            </w:r>
          </w:p>
        </w:tc>
      </w:tr>
      <w:tr w:rsidR="00F40829" w:rsidRPr="00B806D0" w14:paraId="48898452"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6B28644" w14:textId="77777777" w:rsidR="00F40829" w:rsidRPr="00B806D0" w:rsidRDefault="00F40829" w:rsidP="00082E42">
            <w:pPr>
              <w:spacing w:after="0" w:line="240" w:lineRule="auto"/>
              <w:jc w:val="center"/>
            </w:pPr>
            <w:r w:rsidRPr="00B806D0">
              <w:t>250 Mbps</w:t>
            </w:r>
          </w:p>
        </w:tc>
        <w:tc>
          <w:tcPr>
            <w:tcW w:w="1629" w:type="dxa"/>
            <w:tcBorders>
              <w:top w:val="nil"/>
              <w:left w:val="single" w:sz="4" w:space="0" w:color="auto"/>
              <w:bottom w:val="single" w:sz="4" w:space="0" w:color="auto"/>
              <w:right w:val="single" w:sz="4" w:space="0" w:color="auto"/>
            </w:tcBorders>
            <w:shd w:val="clear" w:color="auto" w:fill="auto"/>
            <w:noWrap/>
          </w:tcPr>
          <w:p w14:paraId="59D596C0" w14:textId="77777777" w:rsidR="00F40829" w:rsidRPr="00B806D0" w:rsidRDefault="00F40829" w:rsidP="00082E42">
            <w:pPr>
              <w:spacing w:after="0" w:line="240" w:lineRule="auto"/>
              <w:jc w:val="center"/>
              <w:rPr>
                <w:color w:val="000000"/>
              </w:rPr>
            </w:pPr>
            <w:r w:rsidRPr="003E222B">
              <w:rPr>
                <w:color w:val="000000"/>
              </w:rPr>
              <w:t>48</w:t>
            </w:r>
            <w:r>
              <w:rPr>
                <w:color w:val="000000"/>
              </w:rPr>
              <w:t>,</w:t>
            </w:r>
            <w:r w:rsidRPr="003E222B">
              <w:rPr>
                <w:color w:val="000000"/>
              </w:rPr>
              <w:t>713.8</w:t>
            </w:r>
            <w:r>
              <w:rPr>
                <w:color w:val="000000"/>
              </w:rPr>
              <w:t>0</w:t>
            </w:r>
          </w:p>
        </w:tc>
        <w:tc>
          <w:tcPr>
            <w:tcW w:w="1791" w:type="dxa"/>
            <w:tcBorders>
              <w:top w:val="nil"/>
              <w:left w:val="nil"/>
              <w:bottom w:val="single" w:sz="4" w:space="0" w:color="auto"/>
              <w:right w:val="single" w:sz="4" w:space="0" w:color="auto"/>
            </w:tcBorders>
            <w:shd w:val="clear" w:color="auto" w:fill="auto"/>
            <w:noWrap/>
          </w:tcPr>
          <w:p w14:paraId="7205187E" w14:textId="77777777" w:rsidR="00F40829" w:rsidRPr="00B806D0" w:rsidRDefault="00F40829" w:rsidP="00082E42">
            <w:pPr>
              <w:spacing w:after="0" w:line="240" w:lineRule="auto"/>
              <w:jc w:val="center"/>
              <w:rPr>
                <w:color w:val="000000"/>
              </w:rPr>
            </w:pPr>
            <w:r>
              <w:t>151.28</w:t>
            </w:r>
          </w:p>
        </w:tc>
      </w:tr>
      <w:tr w:rsidR="00F40829" w:rsidRPr="00B806D0" w14:paraId="6CE41890"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EA62304" w14:textId="77777777" w:rsidR="00F40829" w:rsidRPr="00B806D0" w:rsidRDefault="00F40829" w:rsidP="00082E42">
            <w:pPr>
              <w:spacing w:after="0" w:line="240" w:lineRule="auto"/>
              <w:jc w:val="center"/>
            </w:pPr>
            <w:r w:rsidRPr="00B806D0">
              <w:t>500 Mbps</w:t>
            </w:r>
          </w:p>
        </w:tc>
        <w:tc>
          <w:tcPr>
            <w:tcW w:w="1629" w:type="dxa"/>
            <w:tcBorders>
              <w:top w:val="nil"/>
              <w:left w:val="single" w:sz="4" w:space="0" w:color="auto"/>
              <w:bottom w:val="single" w:sz="4" w:space="0" w:color="auto"/>
              <w:right w:val="single" w:sz="4" w:space="0" w:color="auto"/>
            </w:tcBorders>
            <w:shd w:val="clear" w:color="auto" w:fill="auto"/>
            <w:noWrap/>
          </w:tcPr>
          <w:p w14:paraId="269A3981" w14:textId="77777777" w:rsidR="00F40829" w:rsidRPr="00B806D0" w:rsidRDefault="00F40829" w:rsidP="00082E42">
            <w:pPr>
              <w:spacing w:after="0" w:line="240" w:lineRule="auto"/>
              <w:jc w:val="center"/>
              <w:rPr>
                <w:color w:val="000000"/>
              </w:rPr>
            </w:pPr>
            <w:r w:rsidRPr="003E222B">
              <w:rPr>
                <w:color w:val="000000"/>
              </w:rPr>
              <w:t>85</w:t>
            </w:r>
            <w:r>
              <w:rPr>
                <w:color w:val="000000"/>
              </w:rPr>
              <w:t>,</w:t>
            </w:r>
            <w:r w:rsidRPr="003E222B">
              <w:rPr>
                <w:color w:val="000000"/>
              </w:rPr>
              <w:t>215.28</w:t>
            </w:r>
          </w:p>
        </w:tc>
        <w:tc>
          <w:tcPr>
            <w:tcW w:w="1791" w:type="dxa"/>
            <w:tcBorders>
              <w:top w:val="nil"/>
              <w:left w:val="nil"/>
              <w:bottom w:val="single" w:sz="4" w:space="0" w:color="auto"/>
              <w:right w:val="single" w:sz="4" w:space="0" w:color="auto"/>
            </w:tcBorders>
            <w:shd w:val="clear" w:color="auto" w:fill="auto"/>
            <w:noWrap/>
          </w:tcPr>
          <w:p w14:paraId="059CD6AB" w14:textId="77777777" w:rsidR="00F40829" w:rsidRPr="00B806D0" w:rsidRDefault="00F40829" w:rsidP="00082E42">
            <w:pPr>
              <w:spacing w:after="0" w:line="240" w:lineRule="auto"/>
              <w:jc w:val="center"/>
              <w:rPr>
                <w:color w:val="000000"/>
              </w:rPr>
            </w:pPr>
            <w:r>
              <w:t>277.14</w:t>
            </w:r>
          </w:p>
        </w:tc>
      </w:tr>
      <w:tr w:rsidR="00F40829" w:rsidRPr="00B806D0" w14:paraId="77EFE2D0"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58F403B" w14:textId="77777777" w:rsidR="00F40829" w:rsidRPr="00B806D0" w:rsidRDefault="00F40829" w:rsidP="00082E42">
            <w:pPr>
              <w:spacing w:after="0" w:line="240" w:lineRule="auto"/>
              <w:jc w:val="center"/>
            </w:pPr>
            <w:r w:rsidRPr="00B806D0">
              <w:t>1 Gbps</w:t>
            </w:r>
          </w:p>
        </w:tc>
        <w:tc>
          <w:tcPr>
            <w:tcW w:w="1629" w:type="dxa"/>
            <w:tcBorders>
              <w:top w:val="nil"/>
              <w:left w:val="single" w:sz="4" w:space="0" w:color="auto"/>
              <w:bottom w:val="single" w:sz="4" w:space="0" w:color="auto"/>
              <w:right w:val="single" w:sz="4" w:space="0" w:color="auto"/>
            </w:tcBorders>
            <w:shd w:val="clear" w:color="auto" w:fill="auto"/>
            <w:noWrap/>
          </w:tcPr>
          <w:p w14:paraId="639FCAE8" w14:textId="77777777" w:rsidR="00F40829" w:rsidRPr="00B806D0" w:rsidRDefault="00F40829" w:rsidP="00082E42">
            <w:pPr>
              <w:spacing w:after="0" w:line="240" w:lineRule="auto"/>
              <w:jc w:val="center"/>
              <w:rPr>
                <w:color w:val="000000"/>
              </w:rPr>
            </w:pPr>
            <w:r w:rsidRPr="003E222B">
              <w:rPr>
                <w:color w:val="000000"/>
              </w:rPr>
              <w:t>171</w:t>
            </w:r>
            <w:r>
              <w:rPr>
                <w:color w:val="000000"/>
              </w:rPr>
              <w:t>,</w:t>
            </w:r>
            <w:r w:rsidRPr="003E222B">
              <w:rPr>
                <w:color w:val="000000"/>
              </w:rPr>
              <w:t>721.27</w:t>
            </w:r>
          </w:p>
        </w:tc>
        <w:tc>
          <w:tcPr>
            <w:tcW w:w="1791" w:type="dxa"/>
            <w:tcBorders>
              <w:top w:val="nil"/>
              <w:left w:val="nil"/>
              <w:bottom w:val="single" w:sz="4" w:space="0" w:color="auto"/>
              <w:right w:val="single" w:sz="4" w:space="0" w:color="auto"/>
            </w:tcBorders>
            <w:shd w:val="clear" w:color="auto" w:fill="auto"/>
            <w:noWrap/>
          </w:tcPr>
          <w:p w14:paraId="04381E52" w14:textId="77777777" w:rsidR="00F40829" w:rsidRPr="00B806D0" w:rsidRDefault="00F40829" w:rsidP="00082E42">
            <w:pPr>
              <w:spacing w:after="0" w:line="240" w:lineRule="auto"/>
              <w:jc w:val="center"/>
              <w:rPr>
                <w:color w:val="000000"/>
              </w:rPr>
            </w:pPr>
            <w:r>
              <w:t>503.75</w:t>
            </w:r>
          </w:p>
        </w:tc>
      </w:tr>
      <w:tr w:rsidR="00F40829" w:rsidRPr="00B806D0" w14:paraId="52582900"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tcPr>
          <w:p w14:paraId="48DD3A27" w14:textId="77777777" w:rsidR="00F40829" w:rsidRPr="00B806D0" w:rsidRDefault="00F40829" w:rsidP="00082E42">
            <w:pPr>
              <w:spacing w:after="0" w:line="240" w:lineRule="auto"/>
              <w:jc w:val="center"/>
            </w:pPr>
            <w:r>
              <w:t>10 Gbps</w:t>
            </w:r>
          </w:p>
        </w:tc>
        <w:tc>
          <w:tcPr>
            <w:tcW w:w="1629" w:type="dxa"/>
            <w:tcBorders>
              <w:top w:val="nil"/>
              <w:left w:val="single" w:sz="4" w:space="0" w:color="auto"/>
              <w:bottom w:val="single" w:sz="4" w:space="0" w:color="auto"/>
              <w:right w:val="single" w:sz="4" w:space="0" w:color="auto"/>
            </w:tcBorders>
            <w:shd w:val="clear" w:color="auto" w:fill="auto"/>
            <w:noWrap/>
          </w:tcPr>
          <w:p w14:paraId="6A0CB5EB" w14:textId="77777777" w:rsidR="00F40829" w:rsidRPr="00E84C54" w:rsidRDefault="00F40829" w:rsidP="00082E42">
            <w:pPr>
              <w:spacing w:after="0" w:line="240" w:lineRule="auto"/>
              <w:jc w:val="center"/>
            </w:pPr>
            <w:r w:rsidRPr="003E222B">
              <w:t>5</w:t>
            </w:r>
            <w:r>
              <w:t>30,074.00</w:t>
            </w:r>
          </w:p>
        </w:tc>
        <w:tc>
          <w:tcPr>
            <w:tcW w:w="1791" w:type="dxa"/>
            <w:tcBorders>
              <w:top w:val="nil"/>
              <w:left w:val="nil"/>
              <w:bottom w:val="single" w:sz="4" w:space="0" w:color="auto"/>
              <w:right w:val="single" w:sz="4" w:space="0" w:color="auto"/>
            </w:tcBorders>
            <w:shd w:val="clear" w:color="auto" w:fill="auto"/>
            <w:noWrap/>
          </w:tcPr>
          <w:p w14:paraId="04ABEAB7" w14:textId="77777777" w:rsidR="00F40829" w:rsidRPr="00B806D0" w:rsidRDefault="00F40829" w:rsidP="00082E42">
            <w:pPr>
              <w:spacing w:after="0" w:line="240" w:lineRule="auto"/>
              <w:jc w:val="center"/>
              <w:rPr>
                <w:color w:val="000000"/>
              </w:rPr>
            </w:pPr>
            <w:r>
              <w:t>3,778.28</w:t>
            </w:r>
          </w:p>
        </w:tc>
      </w:tr>
      <w:tr w:rsidR="00F40829" w:rsidRPr="00B806D0" w14:paraId="7020AF66" w14:textId="77777777" w:rsidTr="00082E4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9B986" w14:textId="77777777" w:rsidR="00F40829" w:rsidRDefault="00F40829" w:rsidP="00082E42">
            <w:pPr>
              <w:spacing w:after="0" w:line="240" w:lineRule="auto"/>
              <w:jc w:val="center"/>
            </w:pPr>
            <w:r>
              <w:t>100 Gbps</w:t>
            </w:r>
          </w:p>
        </w:tc>
        <w:tc>
          <w:tcPr>
            <w:tcW w:w="1629" w:type="dxa"/>
            <w:tcBorders>
              <w:top w:val="single" w:sz="4" w:space="0" w:color="auto"/>
              <w:left w:val="single" w:sz="4" w:space="0" w:color="auto"/>
              <w:bottom w:val="single" w:sz="4" w:space="0" w:color="auto"/>
              <w:right w:val="single" w:sz="4" w:space="0" w:color="auto"/>
            </w:tcBorders>
            <w:shd w:val="clear" w:color="auto" w:fill="auto"/>
            <w:noWrap/>
          </w:tcPr>
          <w:p w14:paraId="2ABEF8F6" w14:textId="77777777" w:rsidR="00F40829" w:rsidRPr="003E222B" w:rsidRDefault="00F40829" w:rsidP="00082E42">
            <w:pPr>
              <w:spacing w:after="0" w:line="240" w:lineRule="auto"/>
              <w:jc w:val="center"/>
            </w:pPr>
            <w:r>
              <w:t>1,676,659.00</w:t>
            </w:r>
          </w:p>
        </w:tc>
        <w:tc>
          <w:tcPr>
            <w:tcW w:w="1791" w:type="dxa"/>
            <w:tcBorders>
              <w:top w:val="single" w:sz="4" w:space="0" w:color="auto"/>
              <w:left w:val="nil"/>
              <w:bottom w:val="single" w:sz="4" w:space="0" w:color="auto"/>
              <w:right w:val="single" w:sz="4" w:space="0" w:color="auto"/>
            </w:tcBorders>
            <w:shd w:val="clear" w:color="auto" w:fill="auto"/>
            <w:noWrap/>
          </w:tcPr>
          <w:p w14:paraId="7B61C071" w14:textId="77777777" w:rsidR="00F40829" w:rsidRDefault="00F40829" w:rsidP="00082E42">
            <w:pPr>
              <w:spacing w:after="0" w:line="240" w:lineRule="auto"/>
              <w:jc w:val="center"/>
            </w:pPr>
            <w:r>
              <w:t>36,523.58</w:t>
            </w:r>
          </w:p>
        </w:tc>
      </w:tr>
    </w:tbl>
    <w:p w14:paraId="30F5E21A" w14:textId="77777777" w:rsidR="00F40829" w:rsidRDefault="00F40829" w:rsidP="00F40829">
      <w:pPr>
        <w:spacing w:after="0" w:line="240" w:lineRule="auto"/>
        <w:ind w:left="1134"/>
        <w:jc w:val="both"/>
        <w:rPr>
          <w:rFonts w:ascii="Arial" w:hAnsi="Arial"/>
        </w:rPr>
      </w:pPr>
    </w:p>
    <w:p w14:paraId="63EFD7A2" w14:textId="05B9BC90" w:rsidR="00F40829" w:rsidRDefault="00F40829" w:rsidP="00F40829">
      <w:pPr>
        <w:spacing w:after="0" w:line="240" w:lineRule="auto"/>
        <w:ind w:left="1134"/>
        <w:jc w:val="both"/>
        <w:rPr>
          <w:rFonts w:ascii="Arial" w:hAnsi="Arial"/>
        </w:rPr>
      </w:pPr>
    </w:p>
    <w:p w14:paraId="4183A65F" w14:textId="77777777" w:rsidR="00015ADD" w:rsidRDefault="00015ADD" w:rsidP="00F40829">
      <w:pPr>
        <w:spacing w:after="0" w:line="240" w:lineRule="auto"/>
        <w:ind w:left="1134"/>
        <w:jc w:val="both"/>
        <w:rPr>
          <w:rFonts w:ascii="Arial" w:hAnsi="Arial"/>
        </w:rPr>
      </w:pPr>
    </w:p>
    <w:p w14:paraId="03305A0A" w14:textId="77777777" w:rsidR="00F40829" w:rsidRDefault="00F40829" w:rsidP="00F40829">
      <w:pPr>
        <w:spacing w:after="0" w:line="240" w:lineRule="auto"/>
        <w:ind w:left="1134"/>
        <w:jc w:val="both"/>
        <w:rPr>
          <w:rFonts w:ascii="Arial" w:hAnsi="Arial"/>
        </w:rPr>
      </w:pPr>
    </w:p>
    <w:p w14:paraId="70FAF298" w14:textId="77777777" w:rsidR="00F40829" w:rsidRPr="007F1660" w:rsidRDefault="00F40829" w:rsidP="00F40829">
      <w:pPr>
        <w:spacing w:after="0" w:line="240" w:lineRule="auto"/>
        <w:jc w:val="center"/>
        <w:rPr>
          <w:rFonts w:ascii="Arial" w:hAnsi="Arial" w:cs="Arial"/>
          <w:b/>
          <w:color w:val="000000"/>
        </w:rPr>
      </w:pPr>
      <w:r w:rsidRPr="00506C30">
        <w:rPr>
          <w:b/>
          <w:color w:val="000000"/>
        </w:rPr>
        <w:lastRenderedPageBreak/>
        <w:t>T</w:t>
      </w:r>
      <w:r w:rsidRPr="007F1660">
        <w:rPr>
          <w:rFonts w:ascii="Arial" w:hAnsi="Arial" w:cs="Arial"/>
          <w:b/>
          <w:color w:val="000000"/>
        </w:rPr>
        <w:t xml:space="preserve">abla 6. Renta </w:t>
      </w:r>
      <w:r>
        <w:rPr>
          <w:rFonts w:ascii="Arial" w:hAnsi="Arial" w:cs="Arial"/>
          <w:b/>
          <w:color w:val="000000"/>
        </w:rPr>
        <w:t>M</w:t>
      </w:r>
      <w:r w:rsidRPr="007F1660">
        <w:rPr>
          <w:rFonts w:ascii="Arial" w:hAnsi="Arial" w:cs="Arial"/>
          <w:b/>
          <w:color w:val="000000"/>
        </w:rPr>
        <w:t>ensual por Tramo Local para Enlaces de Larga Distancia Internacional en TDM</w:t>
      </w:r>
    </w:p>
    <w:p w14:paraId="66399D91" w14:textId="77777777" w:rsidR="00F40829" w:rsidRDefault="00F40829" w:rsidP="00F40829">
      <w:pPr>
        <w:spacing w:after="0" w:line="240" w:lineRule="auto"/>
        <w:jc w:val="center"/>
        <w:rPr>
          <w:b/>
          <w:color w:val="000000"/>
        </w:rPr>
      </w:pPr>
    </w:p>
    <w:p w14:paraId="4B5EA741" w14:textId="77777777" w:rsidR="00F40829" w:rsidRDefault="00F40829" w:rsidP="00F40829">
      <w:pPr>
        <w:spacing w:after="0" w:line="240" w:lineRule="auto"/>
        <w:jc w:val="center"/>
        <w:rPr>
          <w:b/>
          <w:color w:val="000000"/>
        </w:rPr>
      </w:pPr>
    </w:p>
    <w:tbl>
      <w:tblPr>
        <w:tblW w:w="3560" w:type="dxa"/>
        <w:jc w:val="center"/>
        <w:tblCellMar>
          <w:left w:w="70" w:type="dxa"/>
          <w:right w:w="70" w:type="dxa"/>
        </w:tblCellMar>
        <w:tblLook w:val="04A0" w:firstRow="1" w:lastRow="0" w:firstColumn="1" w:lastColumn="0" w:noHBand="0" w:noVBand="1"/>
      </w:tblPr>
      <w:tblGrid>
        <w:gridCol w:w="1860"/>
        <w:gridCol w:w="1700"/>
      </w:tblGrid>
      <w:tr w:rsidR="00F40829" w:rsidRPr="00116BF9" w14:paraId="6AA22989" w14:textId="77777777" w:rsidTr="00082E42">
        <w:trPr>
          <w:trHeight w:val="600"/>
          <w:jc w:val="center"/>
        </w:trPr>
        <w:tc>
          <w:tcPr>
            <w:tcW w:w="1860" w:type="dxa"/>
            <w:tcBorders>
              <w:top w:val="single" w:sz="4" w:space="0" w:color="auto"/>
              <w:left w:val="single" w:sz="4" w:space="0" w:color="auto"/>
              <w:bottom w:val="nil"/>
              <w:right w:val="nil"/>
            </w:tcBorders>
            <w:shd w:val="clear" w:color="auto" w:fill="auto"/>
            <w:vAlign w:val="center"/>
            <w:hideMark/>
          </w:tcPr>
          <w:p w14:paraId="094351D1" w14:textId="77777777" w:rsidR="00F40829" w:rsidRPr="00116BF9" w:rsidRDefault="00F40829" w:rsidP="00082E42">
            <w:pPr>
              <w:spacing w:after="0" w:line="240" w:lineRule="auto"/>
              <w:jc w:val="center"/>
              <w:rPr>
                <w:b/>
                <w:bCs/>
                <w:color w:val="000000"/>
              </w:rPr>
            </w:pPr>
            <w:r w:rsidRPr="00116BF9">
              <w:rPr>
                <w:b/>
                <w:bCs/>
                <w:color w:val="000000"/>
              </w:rPr>
              <w:t>Velocidad</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6734C" w14:textId="77777777" w:rsidR="00F40829" w:rsidRPr="00116BF9" w:rsidRDefault="00F40829" w:rsidP="00082E42">
            <w:pPr>
              <w:spacing w:after="0" w:line="240" w:lineRule="auto"/>
              <w:jc w:val="center"/>
              <w:rPr>
                <w:b/>
                <w:bCs/>
              </w:rPr>
            </w:pPr>
            <w:r w:rsidRPr="00116BF9">
              <w:rPr>
                <w:b/>
                <w:bCs/>
              </w:rPr>
              <w:t>Renta Mensual Tramo Local</w:t>
            </w:r>
          </w:p>
        </w:tc>
      </w:tr>
      <w:tr w:rsidR="00F40829" w:rsidRPr="00116BF9" w14:paraId="4AB611FF"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6A206195" w14:textId="77777777" w:rsidR="00F40829" w:rsidRPr="00116BF9" w:rsidRDefault="00F40829" w:rsidP="00082E42">
            <w:pPr>
              <w:spacing w:after="0" w:line="240" w:lineRule="auto"/>
              <w:jc w:val="center"/>
              <w:rPr>
                <w:color w:val="000000"/>
              </w:rPr>
            </w:pPr>
            <w:r w:rsidRPr="00116BF9">
              <w:rPr>
                <w:color w:val="000000"/>
              </w:rPr>
              <w:t>64 kbps</w:t>
            </w:r>
          </w:p>
        </w:tc>
        <w:tc>
          <w:tcPr>
            <w:tcW w:w="1700" w:type="dxa"/>
            <w:tcBorders>
              <w:top w:val="nil"/>
              <w:left w:val="single" w:sz="4" w:space="0" w:color="auto"/>
              <w:bottom w:val="single" w:sz="4" w:space="0" w:color="auto"/>
              <w:right w:val="single" w:sz="4" w:space="0" w:color="auto"/>
            </w:tcBorders>
            <w:shd w:val="clear" w:color="auto" w:fill="auto"/>
          </w:tcPr>
          <w:p w14:paraId="774C71C9" w14:textId="77777777" w:rsidR="00F40829" w:rsidRPr="00116BF9" w:rsidRDefault="00F40829" w:rsidP="00082E42">
            <w:pPr>
              <w:spacing w:after="0" w:line="240" w:lineRule="auto"/>
              <w:jc w:val="center"/>
            </w:pPr>
            <w:r w:rsidRPr="00A234BE">
              <w:t>421.56</w:t>
            </w:r>
          </w:p>
        </w:tc>
      </w:tr>
      <w:tr w:rsidR="00F40829" w:rsidRPr="00116BF9" w14:paraId="293463A3"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45DD45B8" w14:textId="77777777" w:rsidR="00F40829" w:rsidRPr="00116BF9" w:rsidRDefault="00F40829" w:rsidP="00082E42">
            <w:pPr>
              <w:spacing w:after="0" w:line="240" w:lineRule="auto"/>
              <w:jc w:val="center"/>
              <w:rPr>
                <w:color w:val="000000"/>
              </w:rPr>
            </w:pPr>
            <w:r w:rsidRPr="00116BF9">
              <w:rPr>
                <w:color w:val="000000"/>
              </w:rPr>
              <w:t>128 kbps</w:t>
            </w:r>
          </w:p>
        </w:tc>
        <w:tc>
          <w:tcPr>
            <w:tcW w:w="1700" w:type="dxa"/>
            <w:tcBorders>
              <w:top w:val="nil"/>
              <w:left w:val="single" w:sz="4" w:space="0" w:color="auto"/>
              <w:bottom w:val="single" w:sz="4" w:space="0" w:color="auto"/>
              <w:right w:val="single" w:sz="4" w:space="0" w:color="auto"/>
            </w:tcBorders>
            <w:shd w:val="clear" w:color="auto" w:fill="auto"/>
          </w:tcPr>
          <w:p w14:paraId="54C874C4" w14:textId="77777777" w:rsidR="00F40829" w:rsidRPr="00116BF9" w:rsidRDefault="00F40829" w:rsidP="00082E42">
            <w:pPr>
              <w:spacing w:after="0" w:line="240" w:lineRule="auto"/>
              <w:jc w:val="center"/>
            </w:pPr>
            <w:r w:rsidRPr="00A234BE">
              <w:t>637.54</w:t>
            </w:r>
          </w:p>
        </w:tc>
      </w:tr>
      <w:tr w:rsidR="00F40829" w:rsidRPr="00116BF9" w14:paraId="633036A8"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59DF3549" w14:textId="77777777" w:rsidR="00F40829" w:rsidRPr="00116BF9" w:rsidRDefault="00F40829" w:rsidP="00082E42">
            <w:pPr>
              <w:spacing w:after="0" w:line="240" w:lineRule="auto"/>
              <w:jc w:val="center"/>
              <w:rPr>
                <w:color w:val="000000"/>
              </w:rPr>
            </w:pPr>
            <w:r w:rsidRPr="00116BF9">
              <w:rPr>
                <w:color w:val="000000"/>
              </w:rPr>
              <w:t>192 kbps</w:t>
            </w:r>
          </w:p>
        </w:tc>
        <w:tc>
          <w:tcPr>
            <w:tcW w:w="1700" w:type="dxa"/>
            <w:tcBorders>
              <w:top w:val="nil"/>
              <w:left w:val="single" w:sz="4" w:space="0" w:color="auto"/>
              <w:bottom w:val="single" w:sz="4" w:space="0" w:color="auto"/>
              <w:right w:val="single" w:sz="4" w:space="0" w:color="auto"/>
            </w:tcBorders>
            <w:shd w:val="clear" w:color="auto" w:fill="auto"/>
          </w:tcPr>
          <w:p w14:paraId="630C1FE3" w14:textId="77777777" w:rsidR="00F40829" w:rsidRPr="00116BF9" w:rsidRDefault="00F40829" w:rsidP="00082E42">
            <w:pPr>
              <w:spacing w:after="0" w:line="240" w:lineRule="auto"/>
              <w:jc w:val="center"/>
            </w:pPr>
            <w:r w:rsidRPr="00A234BE">
              <w:t>749.23</w:t>
            </w:r>
          </w:p>
        </w:tc>
      </w:tr>
      <w:tr w:rsidR="00F40829" w:rsidRPr="00116BF9" w14:paraId="27621BEA"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4BADBA26" w14:textId="77777777" w:rsidR="00F40829" w:rsidRPr="00116BF9" w:rsidRDefault="00F40829" w:rsidP="00082E42">
            <w:pPr>
              <w:spacing w:after="0" w:line="240" w:lineRule="auto"/>
              <w:jc w:val="center"/>
              <w:rPr>
                <w:color w:val="000000"/>
              </w:rPr>
            </w:pPr>
            <w:r w:rsidRPr="00116BF9">
              <w:rPr>
                <w:color w:val="000000"/>
              </w:rPr>
              <w:t>256 kbps</w:t>
            </w:r>
          </w:p>
        </w:tc>
        <w:tc>
          <w:tcPr>
            <w:tcW w:w="1700" w:type="dxa"/>
            <w:tcBorders>
              <w:top w:val="nil"/>
              <w:left w:val="single" w:sz="4" w:space="0" w:color="auto"/>
              <w:bottom w:val="single" w:sz="4" w:space="0" w:color="auto"/>
              <w:right w:val="single" w:sz="4" w:space="0" w:color="auto"/>
            </w:tcBorders>
            <w:shd w:val="clear" w:color="auto" w:fill="auto"/>
          </w:tcPr>
          <w:p w14:paraId="62CB2BF4" w14:textId="77777777" w:rsidR="00F40829" w:rsidRPr="00116BF9" w:rsidRDefault="00F40829" w:rsidP="00082E42">
            <w:pPr>
              <w:spacing w:after="0" w:line="240" w:lineRule="auto"/>
              <w:jc w:val="center"/>
            </w:pPr>
            <w:r w:rsidRPr="00A234BE">
              <w:t>758.46</w:t>
            </w:r>
          </w:p>
        </w:tc>
      </w:tr>
      <w:tr w:rsidR="00F40829" w:rsidRPr="00116BF9" w14:paraId="723594F5"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79D5A58A" w14:textId="77777777" w:rsidR="00F40829" w:rsidRPr="00116BF9" w:rsidRDefault="00F40829" w:rsidP="00082E42">
            <w:pPr>
              <w:spacing w:after="0" w:line="240" w:lineRule="auto"/>
              <w:jc w:val="center"/>
              <w:rPr>
                <w:color w:val="000000"/>
              </w:rPr>
            </w:pPr>
            <w:r w:rsidRPr="00116BF9">
              <w:rPr>
                <w:color w:val="000000"/>
              </w:rPr>
              <w:t>384 kbps</w:t>
            </w:r>
          </w:p>
        </w:tc>
        <w:tc>
          <w:tcPr>
            <w:tcW w:w="1700" w:type="dxa"/>
            <w:tcBorders>
              <w:top w:val="nil"/>
              <w:left w:val="single" w:sz="4" w:space="0" w:color="auto"/>
              <w:bottom w:val="single" w:sz="4" w:space="0" w:color="auto"/>
              <w:right w:val="single" w:sz="4" w:space="0" w:color="auto"/>
            </w:tcBorders>
            <w:shd w:val="clear" w:color="auto" w:fill="auto"/>
          </w:tcPr>
          <w:p w14:paraId="143C8E8E" w14:textId="77777777" w:rsidR="00F40829" w:rsidRPr="00116BF9" w:rsidRDefault="00F40829" w:rsidP="00082E42">
            <w:pPr>
              <w:spacing w:after="0" w:line="240" w:lineRule="auto"/>
              <w:jc w:val="center"/>
            </w:pPr>
            <w:r w:rsidRPr="00A234BE">
              <w:t>786.16</w:t>
            </w:r>
          </w:p>
        </w:tc>
      </w:tr>
      <w:tr w:rsidR="00F40829" w:rsidRPr="00116BF9" w14:paraId="66439B32"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0CA05DC3" w14:textId="77777777" w:rsidR="00F40829" w:rsidRPr="00116BF9" w:rsidRDefault="00F40829" w:rsidP="00082E42">
            <w:pPr>
              <w:spacing w:after="0" w:line="240" w:lineRule="auto"/>
              <w:jc w:val="center"/>
              <w:rPr>
                <w:color w:val="000000"/>
              </w:rPr>
            </w:pPr>
            <w:r w:rsidRPr="00116BF9">
              <w:rPr>
                <w:color w:val="000000"/>
              </w:rPr>
              <w:t>512 kbps</w:t>
            </w:r>
          </w:p>
        </w:tc>
        <w:tc>
          <w:tcPr>
            <w:tcW w:w="1700" w:type="dxa"/>
            <w:tcBorders>
              <w:top w:val="nil"/>
              <w:left w:val="single" w:sz="4" w:space="0" w:color="auto"/>
              <w:bottom w:val="single" w:sz="4" w:space="0" w:color="auto"/>
              <w:right w:val="single" w:sz="4" w:space="0" w:color="auto"/>
            </w:tcBorders>
            <w:shd w:val="clear" w:color="auto" w:fill="auto"/>
          </w:tcPr>
          <w:p w14:paraId="7F39C4E6" w14:textId="77777777" w:rsidR="00F40829" w:rsidRPr="00116BF9" w:rsidRDefault="00F40829" w:rsidP="00082E42">
            <w:pPr>
              <w:spacing w:after="0" w:line="240" w:lineRule="auto"/>
              <w:jc w:val="center"/>
            </w:pPr>
            <w:r w:rsidRPr="00A234BE">
              <w:t>8</w:t>
            </w:r>
            <w:r>
              <w:t>69.12</w:t>
            </w:r>
          </w:p>
        </w:tc>
      </w:tr>
      <w:tr w:rsidR="00F40829" w:rsidRPr="00116BF9" w14:paraId="6040BD5C" w14:textId="77777777" w:rsidTr="00082E42">
        <w:trPr>
          <w:trHeight w:val="300"/>
          <w:jc w:val="center"/>
        </w:trPr>
        <w:tc>
          <w:tcPr>
            <w:tcW w:w="1860" w:type="dxa"/>
            <w:tcBorders>
              <w:top w:val="single" w:sz="4" w:space="0" w:color="auto"/>
              <w:left w:val="single" w:sz="4" w:space="0" w:color="auto"/>
              <w:bottom w:val="nil"/>
              <w:right w:val="nil"/>
            </w:tcBorders>
            <w:shd w:val="clear" w:color="auto" w:fill="auto"/>
            <w:vAlign w:val="center"/>
            <w:hideMark/>
          </w:tcPr>
          <w:p w14:paraId="4AA5BFE1" w14:textId="77777777" w:rsidR="00F40829" w:rsidRPr="00116BF9" w:rsidRDefault="00F40829" w:rsidP="00082E42">
            <w:pPr>
              <w:spacing w:after="0" w:line="240" w:lineRule="auto"/>
              <w:jc w:val="center"/>
              <w:rPr>
                <w:color w:val="000000"/>
              </w:rPr>
            </w:pPr>
            <w:r w:rsidRPr="00116BF9">
              <w:rPr>
                <w:color w:val="000000"/>
              </w:rPr>
              <w:t>768 kbps</w:t>
            </w:r>
          </w:p>
        </w:tc>
        <w:tc>
          <w:tcPr>
            <w:tcW w:w="1700" w:type="dxa"/>
            <w:tcBorders>
              <w:top w:val="nil"/>
              <w:left w:val="single" w:sz="4" w:space="0" w:color="auto"/>
              <w:bottom w:val="single" w:sz="4" w:space="0" w:color="auto"/>
              <w:right w:val="single" w:sz="4" w:space="0" w:color="auto"/>
            </w:tcBorders>
            <w:shd w:val="clear" w:color="auto" w:fill="auto"/>
          </w:tcPr>
          <w:p w14:paraId="53BEF819" w14:textId="77777777" w:rsidR="00F40829" w:rsidRPr="00116BF9" w:rsidRDefault="00F40829" w:rsidP="00082E42">
            <w:pPr>
              <w:spacing w:after="0" w:line="240" w:lineRule="auto"/>
              <w:jc w:val="center"/>
            </w:pPr>
            <w:r>
              <w:t>955.00</w:t>
            </w:r>
          </w:p>
        </w:tc>
      </w:tr>
      <w:tr w:rsidR="00F40829" w:rsidRPr="00116BF9" w14:paraId="47A911DE"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2EAD49F1" w14:textId="77777777" w:rsidR="00F40829" w:rsidRPr="00116BF9" w:rsidRDefault="00F40829" w:rsidP="00082E42">
            <w:pPr>
              <w:spacing w:after="0" w:line="240" w:lineRule="auto"/>
              <w:jc w:val="center"/>
              <w:rPr>
                <w:color w:val="000000"/>
              </w:rPr>
            </w:pPr>
            <w:r w:rsidRPr="00116BF9">
              <w:rPr>
                <w:color w:val="000000"/>
              </w:rPr>
              <w:t>1024 kbps</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8FA5C05" w14:textId="77777777" w:rsidR="00F40829" w:rsidRPr="00116BF9" w:rsidRDefault="00F40829" w:rsidP="00082E42">
            <w:pPr>
              <w:spacing w:after="0" w:line="240" w:lineRule="auto"/>
              <w:jc w:val="center"/>
            </w:pPr>
            <w:r w:rsidRPr="00A234BE">
              <w:t>1</w:t>
            </w:r>
            <w:r>
              <w:t>,453.98</w:t>
            </w:r>
          </w:p>
        </w:tc>
      </w:tr>
      <w:tr w:rsidR="00F40829" w:rsidRPr="00116BF9" w14:paraId="6BF4A8EE" w14:textId="77777777" w:rsidTr="00082E42">
        <w:trPr>
          <w:trHeight w:val="300"/>
          <w:jc w:val="center"/>
        </w:trPr>
        <w:tc>
          <w:tcPr>
            <w:tcW w:w="1860" w:type="dxa"/>
            <w:tcBorders>
              <w:top w:val="single" w:sz="4" w:space="0" w:color="auto"/>
              <w:left w:val="single" w:sz="4" w:space="0" w:color="auto"/>
              <w:bottom w:val="single" w:sz="4" w:space="0" w:color="auto"/>
              <w:right w:val="nil"/>
            </w:tcBorders>
            <w:shd w:val="clear" w:color="auto" w:fill="auto"/>
            <w:vAlign w:val="center"/>
            <w:hideMark/>
          </w:tcPr>
          <w:p w14:paraId="3C1F5AA0" w14:textId="77777777" w:rsidR="00F40829" w:rsidRPr="00116BF9" w:rsidRDefault="00F40829" w:rsidP="00082E42">
            <w:pPr>
              <w:spacing w:after="0" w:line="240" w:lineRule="auto"/>
              <w:jc w:val="center"/>
              <w:rPr>
                <w:color w:val="000000"/>
              </w:rPr>
            </w:pPr>
            <w:r w:rsidRPr="00116BF9">
              <w:rPr>
                <w:color w:val="000000"/>
              </w:rPr>
              <w:t>E1 (2 Mbps)</w:t>
            </w:r>
          </w:p>
        </w:tc>
        <w:tc>
          <w:tcPr>
            <w:tcW w:w="1700" w:type="dxa"/>
            <w:tcBorders>
              <w:top w:val="nil"/>
              <w:left w:val="single" w:sz="4" w:space="0" w:color="auto"/>
              <w:bottom w:val="single" w:sz="4" w:space="0" w:color="auto"/>
              <w:right w:val="single" w:sz="4" w:space="0" w:color="auto"/>
            </w:tcBorders>
            <w:shd w:val="clear" w:color="auto" w:fill="auto"/>
          </w:tcPr>
          <w:p w14:paraId="19E471F6" w14:textId="77777777" w:rsidR="00F40829" w:rsidRPr="00116BF9" w:rsidRDefault="00F40829" w:rsidP="00082E42">
            <w:pPr>
              <w:spacing w:after="0" w:line="240" w:lineRule="auto"/>
              <w:jc w:val="center"/>
            </w:pPr>
            <w:r w:rsidRPr="00A234BE">
              <w:t>1</w:t>
            </w:r>
            <w:r>
              <w:t>,781.00</w:t>
            </w:r>
          </w:p>
        </w:tc>
      </w:tr>
    </w:tbl>
    <w:p w14:paraId="2401A601" w14:textId="77777777" w:rsidR="00F40829" w:rsidRDefault="00F40829" w:rsidP="00F40829">
      <w:pPr>
        <w:spacing w:after="0" w:line="240" w:lineRule="auto"/>
        <w:jc w:val="center"/>
        <w:rPr>
          <w:b/>
          <w:color w:val="000000"/>
        </w:rPr>
      </w:pPr>
    </w:p>
    <w:p w14:paraId="6E4A2B6F" w14:textId="77777777" w:rsidR="00F40829" w:rsidRDefault="00F40829" w:rsidP="00F40829">
      <w:pPr>
        <w:spacing w:after="0" w:line="240" w:lineRule="auto"/>
        <w:jc w:val="center"/>
        <w:rPr>
          <w:b/>
          <w:color w:val="000000"/>
        </w:rPr>
      </w:pPr>
    </w:p>
    <w:p w14:paraId="2E712E92" w14:textId="77777777" w:rsidR="00F40829" w:rsidRDefault="00F40829" w:rsidP="00F40829">
      <w:pPr>
        <w:spacing w:after="0" w:line="240" w:lineRule="auto"/>
        <w:jc w:val="center"/>
        <w:rPr>
          <w:b/>
          <w:color w:val="000000"/>
        </w:rPr>
      </w:pPr>
    </w:p>
    <w:p w14:paraId="47146A96" w14:textId="77777777" w:rsidR="00F40829" w:rsidRPr="007F1660" w:rsidRDefault="00F40829" w:rsidP="00F40829">
      <w:pPr>
        <w:spacing w:after="0" w:line="240" w:lineRule="auto"/>
        <w:jc w:val="center"/>
        <w:rPr>
          <w:rFonts w:ascii="Arial" w:hAnsi="Arial" w:cs="Arial"/>
          <w:b/>
          <w:color w:val="000000"/>
        </w:rPr>
      </w:pPr>
      <w:r w:rsidRPr="007F1660">
        <w:rPr>
          <w:rFonts w:ascii="Arial" w:hAnsi="Arial" w:cs="Arial"/>
          <w:b/>
          <w:color w:val="000000"/>
        </w:rPr>
        <w:t xml:space="preserve">Tabla 7. Renta </w:t>
      </w:r>
      <w:r>
        <w:rPr>
          <w:rFonts w:ascii="Arial" w:hAnsi="Arial" w:cs="Arial"/>
          <w:b/>
          <w:color w:val="000000"/>
        </w:rPr>
        <w:t>M</w:t>
      </w:r>
      <w:r w:rsidRPr="007F1660">
        <w:rPr>
          <w:rFonts w:ascii="Arial" w:hAnsi="Arial" w:cs="Arial"/>
          <w:b/>
          <w:color w:val="000000"/>
        </w:rPr>
        <w:t>ensual por Tramo Entre Localidades para Enlaces de Larga Distancia Internacional en TDM</w:t>
      </w:r>
    </w:p>
    <w:p w14:paraId="7549C445" w14:textId="77777777" w:rsidR="00F40829" w:rsidRDefault="00F40829" w:rsidP="00F40829">
      <w:pPr>
        <w:spacing w:after="0" w:line="240" w:lineRule="auto"/>
        <w:jc w:val="center"/>
        <w:rPr>
          <w:b/>
          <w:color w:val="000000"/>
        </w:rPr>
      </w:pPr>
    </w:p>
    <w:p w14:paraId="29FB8BB8" w14:textId="77777777" w:rsidR="00F40829" w:rsidRDefault="00F40829" w:rsidP="00F40829">
      <w:pPr>
        <w:spacing w:after="0" w:line="240" w:lineRule="auto"/>
        <w:jc w:val="center"/>
        <w:rPr>
          <w:b/>
          <w:color w:val="000000"/>
        </w:rPr>
      </w:pPr>
    </w:p>
    <w:tbl>
      <w:tblPr>
        <w:tblW w:w="9875" w:type="dxa"/>
        <w:tblInd w:w="55" w:type="dxa"/>
        <w:tblCellMar>
          <w:left w:w="70" w:type="dxa"/>
          <w:right w:w="70" w:type="dxa"/>
        </w:tblCellMar>
        <w:tblLook w:val="04A0" w:firstRow="1" w:lastRow="0" w:firstColumn="1" w:lastColumn="0" w:noHBand="0" w:noVBand="1"/>
      </w:tblPr>
      <w:tblGrid>
        <w:gridCol w:w="1595"/>
        <w:gridCol w:w="1426"/>
        <w:gridCol w:w="644"/>
        <w:gridCol w:w="1426"/>
        <w:gridCol w:w="644"/>
        <w:gridCol w:w="1426"/>
        <w:gridCol w:w="644"/>
        <w:gridCol w:w="1426"/>
        <w:gridCol w:w="644"/>
      </w:tblGrid>
      <w:tr w:rsidR="00F40829" w14:paraId="34D4270E" w14:textId="77777777" w:rsidTr="00082E42">
        <w:trPr>
          <w:trHeight w:val="357"/>
        </w:trPr>
        <w:tc>
          <w:tcPr>
            <w:tcW w:w="1595" w:type="dxa"/>
            <w:noWrap/>
            <w:vAlign w:val="bottom"/>
            <w:hideMark/>
          </w:tcPr>
          <w:p w14:paraId="322BE70A" w14:textId="77777777" w:rsidR="00F40829" w:rsidRDefault="00F40829" w:rsidP="00082E42"/>
        </w:tc>
        <w:tc>
          <w:tcPr>
            <w:tcW w:w="8280" w:type="dxa"/>
            <w:gridSpan w:val="8"/>
            <w:tcBorders>
              <w:top w:val="single" w:sz="4" w:space="0" w:color="auto"/>
              <w:left w:val="single" w:sz="4" w:space="0" w:color="auto"/>
              <w:bottom w:val="single" w:sz="4" w:space="0" w:color="auto"/>
              <w:right w:val="single" w:sz="4" w:space="0" w:color="000000"/>
            </w:tcBorders>
            <w:noWrap/>
            <w:vAlign w:val="center"/>
            <w:hideMark/>
          </w:tcPr>
          <w:p w14:paraId="594B3243" w14:textId="77777777" w:rsidR="00F40829" w:rsidRDefault="00F40829" w:rsidP="00082E42">
            <w:pPr>
              <w:spacing w:after="0" w:line="240" w:lineRule="auto"/>
              <w:jc w:val="center"/>
              <w:rPr>
                <w:b/>
                <w:bCs/>
                <w:color w:val="000000"/>
              </w:rPr>
            </w:pPr>
            <w:r>
              <w:rPr>
                <w:b/>
                <w:bCs/>
                <w:color w:val="000000"/>
              </w:rPr>
              <w:t>Renta Mensual por Tramo de Larga Distancia Internacional</w:t>
            </w:r>
          </w:p>
        </w:tc>
      </w:tr>
      <w:tr w:rsidR="00F40829" w14:paraId="44DCFE04" w14:textId="77777777" w:rsidTr="00082E42">
        <w:trPr>
          <w:trHeight w:val="361"/>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14:paraId="49EB2172" w14:textId="77777777" w:rsidR="00F40829" w:rsidRDefault="00F40829" w:rsidP="00082E42">
            <w:pPr>
              <w:spacing w:after="0" w:line="240" w:lineRule="auto"/>
              <w:jc w:val="center"/>
              <w:rPr>
                <w:color w:val="000000"/>
              </w:rPr>
            </w:pPr>
            <w:r>
              <w:rPr>
                <w:color w:val="000000"/>
              </w:rPr>
              <w:t>Velocidad</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5C6EF8B1" w14:textId="77777777" w:rsidR="00F40829" w:rsidRDefault="00F40829" w:rsidP="00082E42">
            <w:pPr>
              <w:spacing w:after="0" w:line="240" w:lineRule="auto"/>
              <w:jc w:val="center"/>
              <w:rPr>
                <w:color w:val="000000"/>
              </w:rPr>
            </w:pPr>
            <w:r>
              <w:rPr>
                <w:color w:val="000000"/>
              </w:rPr>
              <w:t xml:space="preserve"> 0-81 KM</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284775D2" w14:textId="77777777" w:rsidR="00F40829" w:rsidRDefault="00F40829" w:rsidP="00082E42">
            <w:pPr>
              <w:spacing w:after="0" w:line="240" w:lineRule="auto"/>
              <w:jc w:val="center"/>
              <w:rPr>
                <w:color w:val="000000"/>
              </w:rPr>
            </w:pPr>
            <w:r>
              <w:rPr>
                <w:color w:val="000000"/>
              </w:rPr>
              <w:t xml:space="preserve"> 82-161 KM </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587FB2C2" w14:textId="77777777" w:rsidR="00F40829" w:rsidRDefault="00F40829" w:rsidP="00082E42">
            <w:pPr>
              <w:spacing w:after="0" w:line="240" w:lineRule="auto"/>
              <w:jc w:val="center"/>
              <w:rPr>
                <w:color w:val="000000"/>
              </w:rPr>
            </w:pPr>
            <w:r>
              <w:rPr>
                <w:color w:val="000000"/>
              </w:rPr>
              <w:t xml:space="preserve"> 162-805 KM </w:t>
            </w:r>
          </w:p>
        </w:tc>
        <w:tc>
          <w:tcPr>
            <w:tcW w:w="2070" w:type="dxa"/>
            <w:gridSpan w:val="2"/>
            <w:tcBorders>
              <w:top w:val="single" w:sz="4" w:space="0" w:color="auto"/>
              <w:left w:val="nil"/>
              <w:bottom w:val="single" w:sz="4" w:space="0" w:color="auto"/>
              <w:right w:val="single" w:sz="4" w:space="0" w:color="000000"/>
            </w:tcBorders>
            <w:noWrap/>
            <w:vAlign w:val="center"/>
            <w:hideMark/>
          </w:tcPr>
          <w:p w14:paraId="35F9A288" w14:textId="77777777" w:rsidR="00F40829" w:rsidRDefault="00F40829" w:rsidP="00082E42">
            <w:pPr>
              <w:spacing w:after="0" w:line="240" w:lineRule="auto"/>
              <w:jc w:val="center"/>
              <w:rPr>
                <w:color w:val="000000"/>
              </w:rPr>
            </w:pPr>
            <w:r>
              <w:rPr>
                <w:color w:val="000000"/>
              </w:rPr>
              <w:t xml:space="preserve"> &gt; 806 KM</w:t>
            </w:r>
          </w:p>
        </w:tc>
      </w:tr>
      <w:tr w:rsidR="00F40829" w14:paraId="76668B10" w14:textId="77777777" w:rsidTr="00082E42">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09CBA6" w14:textId="77777777" w:rsidR="00F40829" w:rsidRDefault="00F40829" w:rsidP="00082E42">
            <w:pPr>
              <w:spacing w:after="0"/>
              <w:rPr>
                <w:color w:val="000000"/>
              </w:rPr>
            </w:pPr>
          </w:p>
        </w:tc>
        <w:tc>
          <w:tcPr>
            <w:tcW w:w="1426" w:type="dxa"/>
            <w:tcBorders>
              <w:top w:val="nil"/>
              <w:left w:val="single" w:sz="4" w:space="0" w:color="auto"/>
              <w:bottom w:val="single" w:sz="4" w:space="0" w:color="auto"/>
              <w:right w:val="single" w:sz="4" w:space="0" w:color="auto"/>
            </w:tcBorders>
            <w:noWrap/>
            <w:vAlign w:val="center"/>
            <w:hideMark/>
          </w:tcPr>
          <w:p w14:paraId="2BD6843C"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5F9BBF0C"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74FD139C"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2BE64939"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3C93EBCB"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11C9ADA8" w14:textId="77777777" w:rsidR="00F40829" w:rsidRDefault="00F40829" w:rsidP="00082E4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0117B085" w14:textId="77777777" w:rsidR="00F40829" w:rsidRDefault="00F40829" w:rsidP="00082E4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04DB916C" w14:textId="77777777" w:rsidR="00F40829" w:rsidRDefault="00F40829" w:rsidP="00082E42">
            <w:pPr>
              <w:spacing w:after="0" w:line="240" w:lineRule="auto"/>
              <w:jc w:val="center"/>
              <w:rPr>
                <w:color w:val="000000"/>
              </w:rPr>
            </w:pPr>
            <w:r>
              <w:rPr>
                <w:color w:val="000000"/>
              </w:rPr>
              <w:t>X Km</w:t>
            </w:r>
          </w:p>
        </w:tc>
      </w:tr>
      <w:tr w:rsidR="00F40829" w14:paraId="05FB9036"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56F1DE4E" w14:textId="77777777" w:rsidR="00F40829" w:rsidRDefault="00F40829" w:rsidP="00082E42">
            <w:pPr>
              <w:spacing w:after="0" w:line="240" w:lineRule="auto"/>
              <w:jc w:val="center"/>
              <w:rPr>
                <w:color w:val="000000"/>
                <w:sz w:val="20"/>
                <w:szCs w:val="20"/>
              </w:rPr>
            </w:pPr>
            <w:r>
              <w:rPr>
                <w:color w:val="000000"/>
                <w:sz w:val="20"/>
                <w:szCs w:val="20"/>
              </w:rPr>
              <w:t>64 Kbps</w:t>
            </w:r>
          </w:p>
        </w:tc>
        <w:tc>
          <w:tcPr>
            <w:tcW w:w="1426" w:type="dxa"/>
            <w:tcBorders>
              <w:top w:val="nil"/>
              <w:left w:val="single" w:sz="4" w:space="0" w:color="auto"/>
              <w:bottom w:val="single" w:sz="4" w:space="0" w:color="auto"/>
              <w:right w:val="single" w:sz="4" w:space="0" w:color="auto"/>
            </w:tcBorders>
            <w:noWrap/>
            <w:vAlign w:val="center"/>
            <w:hideMark/>
          </w:tcPr>
          <w:p w14:paraId="17EA29BC" w14:textId="77777777" w:rsidR="00F40829" w:rsidRDefault="00F40829" w:rsidP="00082E42">
            <w:pPr>
              <w:spacing w:after="0" w:line="240" w:lineRule="auto"/>
              <w:jc w:val="center"/>
              <w:rPr>
                <w:color w:val="000000"/>
              </w:rPr>
            </w:pPr>
            <w:r>
              <w:rPr>
                <w:color w:val="000000"/>
              </w:rPr>
              <w:t>805</w:t>
            </w:r>
          </w:p>
        </w:tc>
        <w:tc>
          <w:tcPr>
            <w:tcW w:w="644" w:type="dxa"/>
            <w:tcBorders>
              <w:top w:val="nil"/>
              <w:left w:val="nil"/>
              <w:bottom w:val="single" w:sz="4" w:space="0" w:color="auto"/>
              <w:right w:val="single" w:sz="4" w:space="0" w:color="auto"/>
            </w:tcBorders>
            <w:noWrap/>
            <w:vAlign w:val="center"/>
            <w:hideMark/>
          </w:tcPr>
          <w:p w14:paraId="0D4FCB25" w14:textId="77777777" w:rsidR="00F40829" w:rsidRDefault="00F40829" w:rsidP="00082E42">
            <w:pPr>
              <w:spacing w:after="0" w:line="240" w:lineRule="auto"/>
              <w:jc w:val="center"/>
              <w:rPr>
                <w:color w:val="000000"/>
              </w:rPr>
            </w:pPr>
            <w:r>
              <w:rPr>
                <w:color w:val="000000"/>
              </w:rPr>
              <w:t>5</w:t>
            </w:r>
          </w:p>
        </w:tc>
        <w:tc>
          <w:tcPr>
            <w:tcW w:w="1426" w:type="dxa"/>
            <w:tcBorders>
              <w:top w:val="nil"/>
              <w:left w:val="nil"/>
              <w:bottom w:val="single" w:sz="4" w:space="0" w:color="auto"/>
              <w:right w:val="single" w:sz="4" w:space="0" w:color="auto"/>
            </w:tcBorders>
            <w:noWrap/>
            <w:vAlign w:val="center"/>
            <w:hideMark/>
          </w:tcPr>
          <w:p w14:paraId="4931069C" w14:textId="77777777" w:rsidR="00F40829" w:rsidRDefault="00F40829" w:rsidP="00082E42">
            <w:pPr>
              <w:spacing w:after="0" w:line="240" w:lineRule="auto"/>
              <w:jc w:val="center"/>
              <w:rPr>
                <w:color w:val="000000"/>
              </w:rPr>
            </w:pPr>
            <w:r>
              <w:rPr>
                <w:color w:val="000000"/>
                <w:sz w:val="20"/>
                <w:szCs w:val="20"/>
              </w:rPr>
              <w:t>1,005</w:t>
            </w:r>
          </w:p>
        </w:tc>
        <w:tc>
          <w:tcPr>
            <w:tcW w:w="644" w:type="dxa"/>
            <w:tcBorders>
              <w:top w:val="nil"/>
              <w:left w:val="nil"/>
              <w:bottom w:val="single" w:sz="4" w:space="0" w:color="auto"/>
              <w:right w:val="single" w:sz="4" w:space="0" w:color="auto"/>
            </w:tcBorders>
            <w:noWrap/>
            <w:vAlign w:val="center"/>
            <w:hideMark/>
          </w:tcPr>
          <w:p w14:paraId="78D7630A" w14:textId="77777777" w:rsidR="00F40829" w:rsidRDefault="00F40829" w:rsidP="00082E42">
            <w:pPr>
              <w:spacing w:after="0" w:line="240" w:lineRule="auto"/>
              <w:jc w:val="center"/>
              <w:rPr>
                <w:color w:val="000000"/>
              </w:rPr>
            </w:pPr>
            <w:r>
              <w:rPr>
                <w:color w:val="000000"/>
                <w:sz w:val="20"/>
                <w:szCs w:val="20"/>
              </w:rPr>
              <w:t>3</w:t>
            </w:r>
          </w:p>
        </w:tc>
        <w:tc>
          <w:tcPr>
            <w:tcW w:w="1426" w:type="dxa"/>
            <w:tcBorders>
              <w:top w:val="nil"/>
              <w:left w:val="nil"/>
              <w:bottom w:val="single" w:sz="4" w:space="0" w:color="auto"/>
              <w:right w:val="single" w:sz="4" w:space="0" w:color="auto"/>
            </w:tcBorders>
            <w:noWrap/>
            <w:vAlign w:val="center"/>
            <w:hideMark/>
          </w:tcPr>
          <w:p w14:paraId="79FF64B3" w14:textId="77777777" w:rsidR="00F40829" w:rsidRDefault="00F40829" w:rsidP="00082E42">
            <w:pPr>
              <w:spacing w:after="0" w:line="240" w:lineRule="auto"/>
              <w:jc w:val="center"/>
              <w:rPr>
                <w:color w:val="000000"/>
              </w:rPr>
            </w:pPr>
            <w:r>
              <w:rPr>
                <w:color w:val="000000"/>
                <w:sz w:val="20"/>
                <w:szCs w:val="20"/>
              </w:rPr>
              <w:t>1,340</w:t>
            </w:r>
          </w:p>
        </w:tc>
        <w:tc>
          <w:tcPr>
            <w:tcW w:w="644" w:type="dxa"/>
            <w:tcBorders>
              <w:top w:val="nil"/>
              <w:left w:val="nil"/>
              <w:bottom w:val="single" w:sz="4" w:space="0" w:color="auto"/>
              <w:right w:val="single" w:sz="4" w:space="0" w:color="auto"/>
            </w:tcBorders>
            <w:noWrap/>
            <w:vAlign w:val="center"/>
            <w:hideMark/>
          </w:tcPr>
          <w:p w14:paraId="55C720C9" w14:textId="77777777" w:rsidR="00F40829" w:rsidRDefault="00F40829" w:rsidP="00082E42">
            <w:pPr>
              <w:spacing w:after="0" w:line="240" w:lineRule="auto"/>
              <w:jc w:val="center"/>
              <w:rPr>
                <w:color w:val="000000"/>
              </w:rPr>
            </w:pPr>
            <w:r>
              <w:rPr>
                <w:color w:val="000000"/>
                <w:sz w:val="20"/>
                <w:szCs w:val="20"/>
              </w:rPr>
              <w:t>1</w:t>
            </w:r>
          </w:p>
        </w:tc>
        <w:tc>
          <w:tcPr>
            <w:tcW w:w="1426" w:type="dxa"/>
            <w:tcBorders>
              <w:top w:val="nil"/>
              <w:left w:val="nil"/>
              <w:bottom w:val="single" w:sz="4" w:space="0" w:color="auto"/>
              <w:right w:val="single" w:sz="4" w:space="0" w:color="auto"/>
            </w:tcBorders>
            <w:noWrap/>
            <w:vAlign w:val="center"/>
            <w:hideMark/>
          </w:tcPr>
          <w:p w14:paraId="53419F4D" w14:textId="77777777" w:rsidR="00F40829" w:rsidRDefault="00F40829" w:rsidP="00082E42">
            <w:pPr>
              <w:spacing w:after="0" w:line="240" w:lineRule="auto"/>
              <w:jc w:val="center"/>
              <w:rPr>
                <w:color w:val="000000"/>
              </w:rPr>
            </w:pPr>
            <w:r>
              <w:rPr>
                <w:color w:val="000000"/>
                <w:sz w:val="20"/>
                <w:szCs w:val="20"/>
              </w:rPr>
              <w:t>1,632</w:t>
            </w:r>
          </w:p>
        </w:tc>
        <w:tc>
          <w:tcPr>
            <w:tcW w:w="644" w:type="dxa"/>
            <w:tcBorders>
              <w:top w:val="nil"/>
              <w:left w:val="nil"/>
              <w:bottom w:val="single" w:sz="4" w:space="0" w:color="auto"/>
              <w:right w:val="single" w:sz="4" w:space="0" w:color="auto"/>
            </w:tcBorders>
            <w:noWrap/>
            <w:vAlign w:val="center"/>
            <w:hideMark/>
          </w:tcPr>
          <w:p w14:paraId="17893679" w14:textId="77777777" w:rsidR="00F40829" w:rsidRDefault="00F40829" w:rsidP="00082E42">
            <w:pPr>
              <w:spacing w:after="0" w:line="240" w:lineRule="auto"/>
              <w:jc w:val="center"/>
              <w:rPr>
                <w:color w:val="000000"/>
              </w:rPr>
            </w:pPr>
            <w:r>
              <w:rPr>
                <w:color w:val="000000"/>
                <w:sz w:val="20"/>
                <w:szCs w:val="20"/>
              </w:rPr>
              <w:t>1</w:t>
            </w:r>
          </w:p>
        </w:tc>
      </w:tr>
      <w:tr w:rsidR="00F40829" w14:paraId="2F4582E0"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ED80956" w14:textId="77777777" w:rsidR="00F40829" w:rsidRDefault="00F40829" w:rsidP="00082E42">
            <w:pPr>
              <w:spacing w:after="0" w:line="240" w:lineRule="auto"/>
              <w:jc w:val="center"/>
              <w:rPr>
                <w:color w:val="000000"/>
                <w:sz w:val="20"/>
                <w:szCs w:val="20"/>
              </w:rPr>
            </w:pPr>
            <w:r>
              <w:rPr>
                <w:color w:val="000000"/>
                <w:sz w:val="20"/>
                <w:szCs w:val="20"/>
              </w:rPr>
              <w:t>128 Kbps</w:t>
            </w:r>
          </w:p>
        </w:tc>
        <w:tc>
          <w:tcPr>
            <w:tcW w:w="1426" w:type="dxa"/>
            <w:tcBorders>
              <w:top w:val="nil"/>
              <w:left w:val="single" w:sz="4" w:space="0" w:color="auto"/>
              <w:bottom w:val="single" w:sz="4" w:space="0" w:color="auto"/>
              <w:right w:val="single" w:sz="4" w:space="0" w:color="auto"/>
            </w:tcBorders>
            <w:noWrap/>
            <w:vAlign w:val="center"/>
            <w:hideMark/>
          </w:tcPr>
          <w:p w14:paraId="60EAF80A" w14:textId="77777777" w:rsidR="00F40829" w:rsidRDefault="00F40829" w:rsidP="00082E42">
            <w:pPr>
              <w:spacing w:after="0" w:line="240" w:lineRule="auto"/>
              <w:jc w:val="center"/>
              <w:rPr>
                <w:color w:val="000000"/>
              </w:rPr>
            </w:pPr>
            <w:r>
              <w:rPr>
                <w:color w:val="000000"/>
              </w:rPr>
              <w:t>933</w:t>
            </w:r>
          </w:p>
        </w:tc>
        <w:tc>
          <w:tcPr>
            <w:tcW w:w="644" w:type="dxa"/>
            <w:tcBorders>
              <w:top w:val="nil"/>
              <w:left w:val="nil"/>
              <w:bottom w:val="single" w:sz="4" w:space="0" w:color="auto"/>
              <w:right w:val="single" w:sz="4" w:space="0" w:color="auto"/>
            </w:tcBorders>
            <w:noWrap/>
            <w:vAlign w:val="center"/>
            <w:hideMark/>
          </w:tcPr>
          <w:p w14:paraId="313A82A2" w14:textId="77777777" w:rsidR="00F40829" w:rsidRDefault="00F40829" w:rsidP="00082E42">
            <w:pPr>
              <w:spacing w:after="0" w:line="240" w:lineRule="auto"/>
              <w:jc w:val="center"/>
              <w:rPr>
                <w:color w:val="000000"/>
              </w:rPr>
            </w:pPr>
            <w:r>
              <w:rPr>
                <w:color w:val="000000"/>
                <w:sz w:val="20"/>
                <w:szCs w:val="20"/>
              </w:rPr>
              <w:t>8</w:t>
            </w:r>
          </w:p>
        </w:tc>
        <w:tc>
          <w:tcPr>
            <w:tcW w:w="1426" w:type="dxa"/>
            <w:tcBorders>
              <w:top w:val="nil"/>
              <w:left w:val="nil"/>
              <w:bottom w:val="single" w:sz="4" w:space="0" w:color="auto"/>
              <w:right w:val="single" w:sz="4" w:space="0" w:color="auto"/>
            </w:tcBorders>
            <w:noWrap/>
            <w:vAlign w:val="center"/>
            <w:hideMark/>
          </w:tcPr>
          <w:p w14:paraId="2CB24304" w14:textId="77777777" w:rsidR="00F40829" w:rsidRDefault="00F40829" w:rsidP="00082E42">
            <w:pPr>
              <w:spacing w:after="0" w:line="240" w:lineRule="auto"/>
              <w:jc w:val="center"/>
              <w:rPr>
                <w:color w:val="000000"/>
              </w:rPr>
            </w:pPr>
            <w:r>
              <w:rPr>
                <w:color w:val="000000"/>
                <w:sz w:val="20"/>
                <w:szCs w:val="20"/>
              </w:rPr>
              <w:t>1,271</w:t>
            </w:r>
          </w:p>
        </w:tc>
        <w:tc>
          <w:tcPr>
            <w:tcW w:w="644" w:type="dxa"/>
            <w:tcBorders>
              <w:top w:val="nil"/>
              <w:left w:val="nil"/>
              <w:bottom w:val="single" w:sz="4" w:space="0" w:color="auto"/>
              <w:right w:val="single" w:sz="4" w:space="0" w:color="auto"/>
            </w:tcBorders>
            <w:noWrap/>
            <w:vAlign w:val="center"/>
            <w:hideMark/>
          </w:tcPr>
          <w:p w14:paraId="4DC1B2D7" w14:textId="77777777" w:rsidR="00F40829" w:rsidRDefault="00F40829" w:rsidP="00082E42">
            <w:pPr>
              <w:spacing w:after="0" w:line="240" w:lineRule="auto"/>
              <w:jc w:val="center"/>
              <w:rPr>
                <w:color w:val="000000"/>
              </w:rPr>
            </w:pPr>
            <w:r>
              <w:rPr>
                <w:color w:val="000000"/>
                <w:sz w:val="20"/>
                <w:szCs w:val="20"/>
              </w:rPr>
              <w:t>6</w:t>
            </w:r>
          </w:p>
        </w:tc>
        <w:tc>
          <w:tcPr>
            <w:tcW w:w="1426" w:type="dxa"/>
            <w:tcBorders>
              <w:top w:val="nil"/>
              <w:left w:val="nil"/>
              <w:bottom w:val="single" w:sz="4" w:space="0" w:color="auto"/>
              <w:right w:val="single" w:sz="4" w:space="0" w:color="auto"/>
            </w:tcBorders>
            <w:noWrap/>
            <w:vAlign w:val="center"/>
            <w:hideMark/>
          </w:tcPr>
          <w:p w14:paraId="1AF6B966" w14:textId="77777777" w:rsidR="00F40829" w:rsidRDefault="00F40829" w:rsidP="00082E42">
            <w:pPr>
              <w:spacing w:after="0" w:line="240" w:lineRule="auto"/>
              <w:jc w:val="center"/>
              <w:rPr>
                <w:color w:val="000000"/>
              </w:rPr>
            </w:pPr>
            <w:r>
              <w:rPr>
                <w:color w:val="000000"/>
                <w:sz w:val="20"/>
                <w:szCs w:val="20"/>
              </w:rPr>
              <w:t>1,836</w:t>
            </w:r>
          </w:p>
        </w:tc>
        <w:tc>
          <w:tcPr>
            <w:tcW w:w="644" w:type="dxa"/>
            <w:tcBorders>
              <w:top w:val="nil"/>
              <w:left w:val="nil"/>
              <w:bottom w:val="single" w:sz="4" w:space="0" w:color="auto"/>
              <w:right w:val="single" w:sz="4" w:space="0" w:color="auto"/>
            </w:tcBorders>
            <w:noWrap/>
            <w:vAlign w:val="center"/>
            <w:hideMark/>
          </w:tcPr>
          <w:p w14:paraId="063348FD" w14:textId="77777777" w:rsidR="00F40829" w:rsidRDefault="00F40829" w:rsidP="00082E42">
            <w:pPr>
              <w:spacing w:after="0" w:line="240" w:lineRule="auto"/>
              <w:jc w:val="center"/>
              <w:rPr>
                <w:color w:val="000000"/>
              </w:rPr>
            </w:pPr>
            <w:r>
              <w:rPr>
                <w:color w:val="000000"/>
                <w:sz w:val="20"/>
                <w:szCs w:val="20"/>
              </w:rPr>
              <w:t>2</w:t>
            </w:r>
          </w:p>
        </w:tc>
        <w:tc>
          <w:tcPr>
            <w:tcW w:w="1426" w:type="dxa"/>
            <w:tcBorders>
              <w:top w:val="nil"/>
              <w:left w:val="nil"/>
              <w:bottom w:val="single" w:sz="4" w:space="0" w:color="auto"/>
              <w:right w:val="single" w:sz="4" w:space="0" w:color="auto"/>
            </w:tcBorders>
            <w:noWrap/>
            <w:vAlign w:val="center"/>
            <w:hideMark/>
          </w:tcPr>
          <w:p w14:paraId="7883B799" w14:textId="77777777" w:rsidR="00F40829" w:rsidRDefault="00F40829" w:rsidP="00082E42">
            <w:pPr>
              <w:spacing w:after="0" w:line="240" w:lineRule="auto"/>
              <w:jc w:val="center"/>
              <w:rPr>
                <w:color w:val="000000"/>
              </w:rPr>
            </w:pPr>
            <w:r>
              <w:rPr>
                <w:color w:val="000000"/>
              </w:rPr>
              <w:t>2,331</w:t>
            </w:r>
          </w:p>
        </w:tc>
        <w:tc>
          <w:tcPr>
            <w:tcW w:w="644" w:type="dxa"/>
            <w:tcBorders>
              <w:top w:val="nil"/>
              <w:left w:val="nil"/>
              <w:bottom w:val="single" w:sz="4" w:space="0" w:color="auto"/>
              <w:right w:val="single" w:sz="4" w:space="0" w:color="auto"/>
            </w:tcBorders>
            <w:noWrap/>
            <w:vAlign w:val="center"/>
            <w:hideMark/>
          </w:tcPr>
          <w:p w14:paraId="7027506E" w14:textId="77777777" w:rsidR="00F40829" w:rsidRDefault="00F40829" w:rsidP="00082E42">
            <w:pPr>
              <w:spacing w:after="0" w:line="240" w:lineRule="auto"/>
              <w:jc w:val="center"/>
              <w:rPr>
                <w:color w:val="000000"/>
              </w:rPr>
            </w:pPr>
            <w:r>
              <w:rPr>
                <w:color w:val="000000"/>
                <w:sz w:val="20"/>
                <w:szCs w:val="20"/>
              </w:rPr>
              <w:t>2</w:t>
            </w:r>
          </w:p>
        </w:tc>
      </w:tr>
      <w:tr w:rsidR="00F40829" w14:paraId="2A2255C7"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8BA890B" w14:textId="77777777" w:rsidR="00F40829" w:rsidRDefault="00F40829" w:rsidP="00082E42">
            <w:pPr>
              <w:spacing w:after="0" w:line="240" w:lineRule="auto"/>
              <w:jc w:val="center"/>
              <w:rPr>
                <w:color w:val="000000"/>
                <w:sz w:val="20"/>
                <w:szCs w:val="20"/>
              </w:rPr>
            </w:pPr>
            <w:r>
              <w:rPr>
                <w:color w:val="000000"/>
                <w:sz w:val="20"/>
                <w:szCs w:val="20"/>
              </w:rPr>
              <w:t>192 Kbps</w:t>
            </w:r>
          </w:p>
        </w:tc>
        <w:tc>
          <w:tcPr>
            <w:tcW w:w="1426" w:type="dxa"/>
            <w:tcBorders>
              <w:top w:val="nil"/>
              <w:left w:val="single" w:sz="4" w:space="0" w:color="auto"/>
              <w:bottom w:val="single" w:sz="4" w:space="0" w:color="auto"/>
              <w:right w:val="single" w:sz="4" w:space="0" w:color="auto"/>
            </w:tcBorders>
            <w:noWrap/>
            <w:vAlign w:val="center"/>
            <w:hideMark/>
          </w:tcPr>
          <w:p w14:paraId="47283147" w14:textId="77777777" w:rsidR="00F40829" w:rsidRDefault="00F40829" w:rsidP="00082E42">
            <w:pPr>
              <w:spacing w:after="0" w:line="240" w:lineRule="auto"/>
              <w:jc w:val="center"/>
              <w:rPr>
                <w:color w:val="000000"/>
              </w:rPr>
            </w:pPr>
            <w:r>
              <w:rPr>
                <w:color w:val="000000"/>
              </w:rPr>
              <w:t>1,207</w:t>
            </w:r>
          </w:p>
        </w:tc>
        <w:tc>
          <w:tcPr>
            <w:tcW w:w="644" w:type="dxa"/>
            <w:tcBorders>
              <w:top w:val="nil"/>
              <w:left w:val="nil"/>
              <w:bottom w:val="single" w:sz="4" w:space="0" w:color="auto"/>
              <w:right w:val="single" w:sz="4" w:space="0" w:color="auto"/>
            </w:tcBorders>
            <w:noWrap/>
            <w:vAlign w:val="center"/>
            <w:hideMark/>
          </w:tcPr>
          <w:p w14:paraId="6BF7592A" w14:textId="77777777" w:rsidR="00F40829" w:rsidRDefault="00F40829" w:rsidP="00082E4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0B24A170" w14:textId="77777777" w:rsidR="00F40829" w:rsidRDefault="00F40829" w:rsidP="00082E42">
            <w:pPr>
              <w:spacing w:after="0" w:line="240" w:lineRule="auto"/>
              <w:jc w:val="center"/>
              <w:rPr>
                <w:color w:val="000000"/>
              </w:rPr>
            </w:pPr>
            <w:r>
              <w:rPr>
                <w:color w:val="000000"/>
                <w:sz w:val="20"/>
                <w:szCs w:val="20"/>
              </w:rPr>
              <w:t>1,678</w:t>
            </w:r>
          </w:p>
        </w:tc>
        <w:tc>
          <w:tcPr>
            <w:tcW w:w="644" w:type="dxa"/>
            <w:tcBorders>
              <w:top w:val="nil"/>
              <w:left w:val="nil"/>
              <w:bottom w:val="single" w:sz="4" w:space="0" w:color="auto"/>
              <w:right w:val="single" w:sz="4" w:space="0" w:color="auto"/>
            </w:tcBorders>
            <w:noWrap/>
            <w:vAlign w:val="center"/>
            <w:hideMark/>
          </w:tcPr>
          <w:p w14:paraId="1751FEDC" w14:textId="77777777" w:rsidR="00F40829" w:rsidRDefault="00F40829" w:rsidP="00082E42">
            <w:pPr>
              <w:spacing w:after="0" w:line="240" w:lineRule="auto"/>
              <w:jc w:val="center"/>
              <w:rPr>
                <w:color w:val="000000"/>
              </w:rPr>
            </w:pPr>
            <w:r>
              <w:rPr>
                <w:color w:val="000000"/>
              </w:rPr>
              <w:t>8</w:t>
            </w:r>
          </w:p>
        </w:tc>
        <w:tc>
          <w:tcPr>
            <w:tcW w:w="1426" w:type="dxa"/>
            <w:tcBorders>
              <w:top w:val="nil"/>
              <w:left w:val="nil"/>
              <w:bottom w:val="single" w:sz="4" w:space="0" w:color="auto"/>
              <w:right w:val="single" w:sz="4" w:space="0" w:color="auto"/>
            </w:tcBorders>
            <w:noWrap/>
            <w:vAlign w:val="center"/>
            <w:hideMark/>
          </w:tcPr>
          <w:p w14:paraId="3FAB081A" w14:textId="77777777" w:rsidR="00F40829" w:rsidRDefault="00F40829" w:rsidP="00082E42">
            <w:pPr>
              <w:spacing w:after="0" w:line="240" w:lineRule="auto"/>
              <w:jc w:val="center"/>
              <w:rPr>
                <w:color w:val="000000"/>
              </w:rPr>
            </w:pPr>
            <w:r>
              <w:rPr>
                <w:color w:val="000000"/>
              </w:rPr>
              <w:t>2,452</w:t>
            </w:r>
          </w:p>
        </w:tc>
        <w:tc>
          <w:tcPr>
            <w:tcW w:w="644" w:type="dxa"/>
            <w:tcBorders>
              <w:top w:val="nil"/>
              <w:left w:val="nil"/>
              <w:bottom w:val="single" w:sz="4" w:space="0" w:color="auto"/>
              <w:right w:val="single" w:sz="4" w:space="0" w:color="auto"/>
            </w:tcBorders>
            <w:noWrap/>
            <w:vAlign w:val="center"/>
            <w:hideMark/>
          </w:tcPr>
          <w:p w14:paraId="1F62A08B" w14:textId="77777777" w:rsidR="00F40829" w:rsidRDefault="00F40829" w:rsidP="00082E42">
            <w:pPr>
              <w:spacing w:after="0" w:line="240" w:lineRule="auto"/>
              <w:jc w:val="center"/>
              <w:rPr>
                <w:color w:val="000000"/>
              </w:rPr>
            </w:pPr>
            <w:r>
              <w:rPr>
                <w:color w:val="000000"/>
                <w:sz w:val="20"/>
                <w:szCs w:val="20"/>
              </w:rPr>
              <w:t>3</w:t>
            </w:r>
          </w:p>
        </w:tc>
        <w:tc>
          <w:tcPr>
            <w:tcW w:w="1426" w:type="dxa"/>
            <w:tcBorders>
              <w:top w:val="nil"/>
              <w:left w:val="nil"/>
              <w:bottom w:val="single" w:sz="4" w:space="0" w:color="auto"/>
              <w:right w:val="single" w:sz="4" w:space="0" w:color="auto"/>
            </w:tcBorders>
            <w:noWrap/>
            <w:vAlign w:val="center"/>
            <w:hideMark/>
          </w:tcPr>
          <w:p w14:paraId="25B5B8D5" w14:textId="77777777" w:rsidR="00F40829" w:rsidRDefault="00F40829" w:rsidP="00082E42">
            <w:pPr>
              <w:spacing w:after="0" w:line="240" w:lineRule="auto"/>
              <w:jc w:val="center"/>
              <w:rPr>
                <w:color w:val="000000"/>
              </w:rPr>
            </w:pPr>
            <w:r>
              <w:rPr>
                <w:color w:val="000000"/>
              </w:rPr>
              <w:t>3,159</w:t>
            </w:r>
          </w:p>
        </w:tc>
        <w:tc>
          <w:tcPr>
            <w:tcW w:w="644" w:type="dxa"/>
            <w:tcBorders>
              <w:top w:val="nil"/>
              <w:left w:val="nil"/>
              <w:bottom w:val="single" w:sz="4" w:space="0" w:color="auto"/>
              <w:right w:val="single" w:sz="4" w:space="0" w:color="auto"/>
            </w:tcBorders>
            <w:noWrap/>
            <w:vAlign w:val="center"/>
            <w:hideMark/>
          </w:tcPr>
          <w:p w14:paraId="47809008" w14:textId="77777777" w:rsidR="00F40829" w:rsidRDefault="00F40829" w:rsidP="00082E42">
            <w:pPr>
              <w:spacing w:after="0" w:line="240" w:lineRule="auto"/>
              <w:jc w:val="center"/>
              <w:rPr>
                <w:color w:val="000000"/>
              </w:rPr>
            </w:pPr>
            <w:r>
              <w:rPr>
                <w:color w:val="000000"/>
                <w:sz w:val="20"/>
                <w:szCs w:val="20"/>
              </w:rPr>
              <w:t>2</w:t>
            </w:r>
          </w:p>
        </w:tc>
      </w:tr>
      <w:tr w:rsidR="00F40829" w14:paraId="3967BC06"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2418917" w14:textId="77777777" w:rsidR="00F40829" w:rsidRDefault="00F40829" w:rsidP="00082E42">
            <w:pPr>
              <w:spacing w:after="0" w:line="240" w:lineRule="auto"/>
              <w:jc w:val="center"/>
              <w:rPr>
                <w:color w:val="000000"/>
                <w:sz w:val="20"/>
                <w:szCs w:val="20"/>
              </w:rPr>
            </w:pPr>
            <w:r>
              <w:rPr>
                <w:color w:val="000000"/>
                <w:sz w:val="20"/>
                <w:szCs w:val="20"/>
              </w:rPr>
              <w:t>256 Kbps</w:t>
            </w:r>
          </w:p>
        </w:tc>
        <w:tc>
          <w:tcPr>
            <w:tcW w:w="1426" w:type="dxa"/>
            <w:tcBorders>
              <w:top w:val="nil"/>
              <w:left w:val="single" w:sz="4" w:space="0" w:color="auto"/>
              <w:bottom w:val="single" w:sz="4" w:space="0" w:color="auto"/>
              <w:right w:val="single" w:sz="4" w:space="0" w:color="auto"/>
            </w:tcBorders>
            <w:noWrap/>
            <w:vAlign w:val="center"/>
            <w:hideMark/>
          </w:tcPr>
          <w:p w14:paraId="2734EA02" w14:textId="77777777" w:rsidR="00F40829" w:rsidRDefault="00F40829" w:rsidP="00082E42">
            <w:pPr>
              <w:spacing w:after="0" w:line="240" w:lineRule="auto"/>
              <w:jc w:val="center"/>
              <w:rPr>
                <w:color w:val="000000"/>
              </w:rPr>
            </w:pPr>
            <w:r>
              <w:rPr>
                <w:color w:val="000000"/>
              </w:rPr>
              <w:t>1,313</w:t>
            </w:r>
          </w:p>
        </w:tc>
        <w:tc>
          <w:tcPr>
            <w:tcW w:w="644" w:type="dxa"/>
            <w:tcBorders>
              <w:top w:val="nil"/>
              <w:left w:val="nil"/>
              <w:bottom w:val="single" w:sz="4" w:space="0" w:color="auto"/>
              <w:right w:val="single" w:sz="4" w:space="0" w:color="auto"/>
            </w:tcBorders>
            <w:noWrap/>
            <w:vAlign w:val="center"/>
            <w:hideMark/>
          </w:tcPr>
          <w:p w14:paraId="3402207A" w14:textId="77777777" w:rsidR="00F40829" w:rsidRDefault="00F40829" w:rsidP="00082E42">
            <w:pPr>
              <w:spacing w:after="0" w:line="240" w:lineRule="auto"/>
              <w:jc w:val="center"/>
              <w:rPr>
                <w:color w:val="000000"/>
              </w:rPr>
            </w:pPr>
            <w:r>
              <w:rPr>
                <w:color w:val="000000"/>
                <w:sz w:val="20"/>
                <w:szCs w:val="20"/>
              </w:rPr>
              <w:t>16</w:t>
            </w:r>
          </w:p>
        </w:tc>
        <w:tc>
          <w:tcPr>
            <w:tcW w:w="1426" w:type="dxa"/>
            <w:tcBorders>
              <w:top w:val="nil"/>
              <w:left w:val="nil"/>
              <w:bottom w:val="single" w:sz="4" w:space="0" w:color="auto"/>
              <w:right w:val="single" w:sz="4" w:space="0" w:color="auto"/>
            </w:tcBorders>
            <w:noWrap/>
            <w:vAlign w:val="center"/>
            <w:hideMark/>
          </w:tcPr>
          <w:p w14:paraId="50A4B951" w14:textId="77777777" w:rsidR="00F40829" w:rsidRDefault="00F40829" w:rsidP="00082E42">
            <w:pPr>
              <w:spacing w:after="0" w:line="240" w:lineRule="auto"/>
              <w:jc w:val="center"/>
              <w:rPr>
                <w:color w:val="000000"/>
              </w:rPr>
            </w:pPr>
            <w:r>
              <w:rPr>
                <w:color w:val="000000"/>
                <w:sz w:val="20"/>
                <w:szCs w:val="20"/>
              </w:rPr>
              <w:t>1,902</w:t>
            </w:r>
          </w:p>
        </w:tc>
        <w:tc>
          <w:tcPr>
            <w:tcW w:w="644" w:type="dxa"/>
            <w:tcBorders>
              <w:top w:val="nil"/>
              <w:left w:val="nil"/>
              <w:bottom w:val="single" w:sz="4" w:space="0" w:color="auto"/>
              <w:right w:val="single" w:sz="4" w:space="0" w:color="auto"/>
            </w:tcBorders>
            <w:noWrap/>
            <w:vAlign w:val="center"/>
            <w:hideMark/>
          </w:tcPr>
          <w:p w14:paraId="5A663FD3" w14:textId="77777777" w:rsidR="00F40829" w:rsidRDefault="00F40829" w:rsidP="00082E4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1FAB74F8" w14:textId="77777777" w:rsidR="00F40829" w:rsidRDefault="00F40829" w:rsidP="00082E42">
            <w:pPr>
              <w:spacing w:after="0" w:line="240" w:lineRule="auto"/>
              <w:jc w:val="center"/>
              <w:rPr>
                <w:color w:val="000000"/>
              </w:rPr>
            </w:pPr>
            <w:r>
              <w:rPr>
                <w:color w:val="000000"/>
                <w:sz w:val="20"/>
                <w:szCs w:val="20"/>
              </w:rPr>
              <w:t>2,862</w:t>
            </w:r>
          </w:p>
        </w:tc>
        <w:tc>
          <w:tcPr>
            <w:tcW w:w="644" w:type="dxa"/>
            <w:tcBorders>
              <w:top w:val="nil"/>
              <w:left w:val="nil"/>
              <w:bottom w:val="single" w:sz="4" w:space="0" w:color="auto"/>
              <w:right w:val="single" w:sz="4" w:space="0" w:color="auto"/>
            </w:tcBorders>
            <w:noWrap/>
            <w:vAlign w:val="center"/>
            <w:hideMark/>
          </w:tcPr>
          <w:p w14:paraId="0FB3167A" w14:textId="77777777" w:rsidR="00F40829" w:rsidRDefault="00F40829" w:rsidP="00082E4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64720BA1" w14:textId="77777777" w:rsidR="00F40829" w:rsidRDefault="00F40829" w:rsidP="00082E42">
            <w:pPr>
              <w:spacing w:after="0" w:line="240" w:lineRule="auto"/>
              <w:jc w:val="center"/>
              <w:rPr>
                <w:color w:val="000000"/>
              </w:rPr>
            </w:pPr>
            <w:r>
              <w:rPr>
                <w:color w:val="000000"/>
                <w:sz w:val="20"/>
                <w:szCs w:val="20"/>
              </w:rPr>
              <w:t>3,754</w:t>
            </w:r>
          </w:p>
        </w:tc>
        <w:tc>
          <w:tcPr>
            <w:tcW w:w="644" w:type="dxa"/>
            <w:tcBorders>
              <w:top w:val="nil"/>
              <w:left w:val="nil"/>
              <w:bottom w:val="single" w:sz="4" w:space="0" w:color="auto"/>
              <w:right w:val="single" w:sz="4" w:space="0" w:color="auto"/>
            </w:tcBorders>
            <w:noWrap/>
            <w:vAlign w:val="center"/>
            <w:hideMark/>
          </w:tcPr>
          <w:p w14:paraId="0634FA01" w14:textId="77777777" w:rsidR="00F40829" w:rsidRDefault="00F40829" w:rsidP="00082E42">
            <w:pPr>
              <w:spacing w:after="0" w:line="240" w:lineRule="auto"/>
              <w:jc w:val="center"/>
              <w:rPr>
                <w:color w:val="000000"/>
              </w:rPr>
            </w:pPr>
            <w:r>
              <w:rPr>
                <w:color w:val="000000"/>
                <w:sz w:val="20"/>
                <w:szCs w:val="20"/>
              </w:rPr>
              <w:t>3</w:t>
            </w:r>
          </w:p>
        </w:tc>
      </w:tr>
      <w:tr w:rsidR="00F40829" w14:paraId="52EDA125"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5BA50CD7" w14:textId="77777777" w:rsidR="00F40829" w:rsidRDefault="00F40829" w:rsidP="00082E42">
            <w:pPr>
              <w:spacing w:after="0" w:line="240" w:lineRule="auto"/>
              <w:jc w:val="center"/>
              <w:rPr>
                <w:color w:val="000000"/>
                <w:sz w:val="20"/>
                <w:szCs w:val="20"/>
              </w:rPr>
            </w:pPr>
            <w:r>
              <w:rPr>
                <w:color w:val="000000"/>
                <w:sz w:val="20"/>
                <w:szCs w:val="20"/>
              </w:rPr>
              <w:t>384 Kbps</w:t>
            </w:r>
          </w:p>
        </w:tc>
        <w:tc>
          <w:tcPr>
            <w:tcW w:w="1426" w:type="dxa"/>
            <w:tcBorders>
              <w:top w:val="nil"/>
              <w:left w:val="single" w:sz="4" w:space="0" w:color="auto"/>
              <w:bottom w:val="single" w:sz="4" w:space="0" w:color="auto"/>
              <w:right w:val="single" w:sz="4" w:space="0" w:color="auto"/>
            </w:tcBorders>
            <w:noWrap/>
            <w:vAlign w:val="center"/>
            <w:hideMark/>
          </w:tcPr>
          <w:p w14:paraId="65EA8C10" w14:textId="77777777" w:rsidR="00F40829" w:rsidRDefault="00F40829" w:rsidP="00082E42">
            <w:pPr>
              <w:spacing w:after="0" w:line="240" w:lineRule="auto"/>
              <w:jc w:val="center"/>
              <w:rPr>
                <w:color w:val="000000"/>
              </w:rPr>
            </w:pPr>
            <w:r>
              <w:rPr>
                <w:color w:val="000000"/>
                <w:sz w:val="20"/>
                <w:szCs w:val="20"/>
              </w:rPr>
              <w:t>1,505</w:t>
            </w:r>
          </w:p>
        </w:tc>
        <w:tc>
          <w:tcPr>
            <w:tcW w:w="644" w:type="dxa"/>
            <w:tcBorders>
              <w:top w:val="nil"/>
              <w:left w:val="nil"/>
              <w:bottom w:val="single" w:sz="4" w:space="0" w:color="auto"/>
              <w:right w:val="single" w:sz="4" w:space="0" w:color="auto"/>
            </w:tcBorders>
            <w:noWrap/>
            <w:vAlign w:val="center"/>
            <w:hideMark/>
          </w:tcPr>
          <w:p w14:paraId="720C3A98" w14:textId="77777777" w:rsidR="00F40829" w:rsidRDefault="00F40829" w:rsidP="00082E4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5A30D1ED" w14:textId="77777777" w:rsidR="00F40829" w:rsidRDefault="00F40829" w:rsidP="00082E42">
            <w:pPr>
              <w:spacing w:after="0" w:line="240" w:lineRule="auto"/>
              <w:jc w:val="center"/>
              <w:rPr>
                <w:color w:val="000000"/>
              </w:rPr>
            </w:pPr>
            <w:r>
              <w:rPr>
                <w:color w:val="000000"/>
                <w:sz w:val="20"/>
                <w:szCs w:val="20"/>
              </w:rPr>
              <w:t>2,306</w:t>
            </w:r>
          </w:p>
        </w:tc>
        <w:tc>
          <w:tcPr>
            <w:tcW w:w="644" w:type="dxa"/>
            <w:tcBorders>
              <w:top w:val="nil"/>
              <w:left w:val="nil"/>
              <w:bottom w:val="single" w:sz="4" w:space="0" w:color="auto"/>
              <w:right w:val="single" w:sz="4" w:space="0" w:color="auto"/>
            </w:tcBorders>
            <w:noWrap/>
            <w:vAlign w:val="center"/>
            <w:hideMark/>
          </w:tcPr>
          <w:p w14:paraId="1DF262EB" w14:textId="77777777" w:rsidR="00F40829" w:rsidRDefault="00F40829" w:rsidP="00082E42">
            <w:pPr>
              <w:spacing w:after="0" w:line="240" w:lineRule="auto"/>
              <w:jc w:val="center"/>
              <w:rPr>
                <w:color w:val="000000"/>
              </w:rPr>
            </w:pPr>
            <w:r>
              <w:rPr>
                <w:color w:val="000000"/>
                <w:sz w:val="20"/>
                <w:szCs w:val="20"/>
              </w:rPr>
              <w:t>19</w:t>
            </w:r>
          </w:p>
        </w:tc>
        <w:tc>
          <w:tcPr>
            <w:tcW w:w="1426" w:type="dxa"/>
            <w:tcBorders>
              <w:top w:val="nil"/>
              <w:left w:val="nil"/>
              <w:bottom w:val="single" w:sz="4" w:space="0" w:color="auto"/>
              <w:right w:val="single" w:sz="4" w:space="0" w:color="auto"/>
            </w:tcBorders>
            <w:noWrap/>
            <w:vAlign w:val="center"/>
            <w:hideMark/>
          </w:tcPr>
          <w:p w14:paraId="76C98179" w14:textId="77777777" w:rsidR="00F40829" w:rsidRDefault="00F40829" w:rsidP="00082E42">
            <w:pPr>
              <w:spacing w:after="0" w:line="240" w:lineRule="auto"/>
              <w:jc w:val="center"/>
              <w:rPr>
                <w:color w:val="000000"/>
              </w:rPr>
            </w:pPr>
            <w:r>
              <w:rPr>
                <w:color w:val="000000"/>
                <w:sz w:val="20"/>
                <w:szCs w:val="20"/>
              </w:rPr>
              <w:t>4,187</w:t>
            </w:r>
          </w:p>
        </w:tc>
        <w:tc>
          <w:tcPr>
            <w:tcW w:w="644" w:type="dxa"/>
            <w:tcBorders>
              <w:top w:val="nil"/>
              <w:left w:val="nil"/>
              <w:bottom w:val="single" w:sz="4" w:space="0" w:color="auto"/>
              <w:right w:val="single" w:sz="4" w:space="0" w:color="auto"/>
            </w:tcBorders>
            <w:noWrap/>
            <w:vAlign w:val="center"/>
            <w:hideMark/>
          </w:tcPr>
          <w:p w14:paraId="2B78F053" w14:textId="77777777" w:rsidR="00F40829" w:rsidRDefault="00F40829" w:rsidP="00082E42">
            <w:pPr>
              <w:spacing w:after="0" w:line="240" w:lineRule="auto"/>
              <w:jc w:val="center"/>
              <w:rPr>
                <w:color w:val="000000"/>
              </w:rPr>
            </w:pPr>
            <w:r>
              <w:rPr>
                <w:color w:val="000000"/>
                <w:sz w:val="20"/>
                <w:szCs w:val="20"/>
              </w:rPr>
              <w:t>7</w:t>
            </w:r>
          </w:p>
        </w:tc>
        <w:tc>
          <w:tcPr>
            <w:tcW w:w="1426" w:type="dxa"/>
            <w:tcBorders>
              <w:top w:val="nil"/>
              <w:left w:val="nil"/>
              <w:bottom w:val="single" w:sz="4" w:space="0" w:color="auto"/>
              <w:right w:val="single" w:sz="4" w:space="0" w:color="auto"/>
            </w:tcBorders>
            <w:noWrap/>
            <w:vAlign w:val="center"/>
            <w:hideMark/>
          </w:tcPr>
          <w:p w14:paraId="59A8733F" w14:textId="77777777" w:rsidR="00F40829" w:rsidRDefault="00F40829" w:rsidP="00082E42">
            <w:pPr>
              <w:spacing w:after="0" w:line="240" w:lineRule="auto"/>
              <w:jc w:val="center"/>
              <w:rPr>
                <w:color w:val="000000"/>
              </w:rPr>
            </w:pPr>
            <w:r>
              <w:rPr>
                <w:color w:val="000000"/>
                <w:sz w:val="20"/>
                <w:szCs w:val="20"/>
              </w:rPr>
              <w:t>5,997</w:t>
            </w:r>
          </w:p>
        </w:tc>
        <w:tc>
          <w:tcPr>
            <w:tcW w:w="644" w:type="dxa"/>
            <w:tcBorders>
              <w:top w:val="nil"/>
              <w:left w:val="nil"/>
              <w:bottom w:val="single" w:sz="4" w:space="0" w:color="auto"/>
              <w:right w:val="single" w:sz="4" w:space="0" w:color="auto"/>
            </w:tcBorders>
            <w:noWrap/>
            <w:vAlign w:val="center"/>
            <w:hideMark/>
          </w:tcPr>
          <w:p w14:paraId="2E5A2296" w14:textId="77777777" w:rsidR="00F40829" w:rsidRDefault="00F40829" w:rsidP="00082E42">
            <w:pPr>
              <w:spacing w:after="0" w:line="240" w:lineRule="auto"/>
              <w:jc w:val="center"/>
              <w:rPr>
                <w:color w:val="000000"/>
              </w:rPr>
            </w:pPr>
            <w:r>
              <w:rPr>
                <w:color w:val="000000"/>
                <w:sz w:val="20"/>
                <w:szCs w:val="20"/>
              </w:rPr>
              <w:t>5</w:t>
            </w:r>
          </w:p>
        </w:tc>
      </w:tr>
      <w:tr w:rsidR="00F40829" w14:paraId="530B2B8C" w14:textId="77777777" w:rsidTr="00082E4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14BDB51" w14:textId="77777777" w:rsidR="00F40829" w:rsidRDefault="00F40829" w:rsidP="00082E42">
            <w:pPr>
              <w:spacing w:after="0" w:line="240" w:lineRule="auto"/>
              <w:jc w:val="center"/>
              <w:rPr>
                <w:color w:val="000000"/>
                <w:sz w:val="20"/>
                <w:szCs w:val="20"/>
              </w:rPr>
            </w:pPr>
            <w:r>
              <w:rPr>
                <w:color w:val="000000"/>
                <w:sz w:val="20"/>
                <w:szCs w:val="20"/>
              </w:rPr>
              <w:t>512 Kbps</w:t>
            </w:r>
          </w:p>
        </w:tc>
        <w:tc>
          <w:tcPr>
            <w:tcW w:w="1426" w:type="dxa"/>
            <w:tcBorders>
              <w:top w:val="nil"/>
              <w:left w:val="single" w:sz="4" w:space="0" w:color="auto"/>
              <w:bottom w:val="single" w:sz="4" w:space="0" w:color="auto"/>
              <w:right w:val="single" w:sz="4" w:space="0" w:color="auto"/>
            </w:tcBorders>
            <w:noWrap/>
            <w:vAlign w:val="center"/>
            <w:hideMark/>
          </w:tcPr>
          <w:p w14:paraId="562961DB" w14:textId="77777777" w:rsidR="00F40829" w:rsidRDefault="00F40829" w:rsidP="00082E42">
            <w:pPr>
              <w:spacing w:after="0" w:line="240" w:lineRule="auto"/>
              <w:jc w:val="center"/>
              <w:rPr>
                <w:color w:val="000000"/>
              </w:rPr>
            </w:pPr>
            <w:r>
              <w:rPr>
                <w:color w:val="000000"/>
                <w:sz w:val="20"/>
                <w:szCs w:val="20"/>
              </w:rPr>
              <w:t>1,680</w:t>
            </w:r>
          </w:p>
        </w:tc>
        <w:tc>
          <w:tcPr>
            <w:tcW w:w="644" w:type="dxa"/>
            <w:tcBorders>
              <w:top w:val="nil"/>
              <w:left w:val="nil"/>
              <w:bottom w:val="single" w:sz="4" w:space="0" w:color="auto"/>
              <w:right w:val="single" w:sz="4" w:space="0" w:color="auto"/>
            </w:tcBorders>
            <w:noWrap/>
            <w:vAlign w:val="center"/>
            <w:hideMark/>
          </w:tcPr>
          <w:p w14:paraId="0C9BE794" w14:textId="77777777" w:rsidR="00F40829" w:rsidRDefault="00F40829" w:rsidP="00082E42">
            <w:pPr>
              <w:spacing w:after="0" w:line="240" w:lineRule="auto"/>
              <w:jc w:val="center"/>
              <w:rPr>
                <w:color w:val="000000"/>
              </w:rPr>
            </w:pPr>
            <w:r>
              <w:rPr>
                <w:color w:val="000000"/>
                <w:sz w:val="20"/>
                <w:szCs w:val="20"/>
              </w:rPr>
              <w:t>34</w:t>
            </w:r>
          </w:p>
        </w:tc>
        <w:tc>
          <w:tcPr>
            <w:tcW w:w="1426" w:type="dxa"/>
            <w:tcBorders>
              <w:top w:val="nil"/>
              <w:left w:val="nil"/>
              <w:bottom w:val="single" w:sz="4" w:space="0" w:color="auto"/>
              <w:right w:val="single" w:sz="4" w:space="0" w:color="auto"/>
            </w:tcBorders>
            <w:noWrap/>
            <w:vAlign w:val="center"/>
            <w:hideMark/>
          </w:tcPr>
          <w:p w14:paraId="540FCF9D" w14:textId="77777777" w:rsidR="00F40829" w:rsidRDefault="00F40829" w:rsidP="00082E42">
            <w:pPr>
              <w:spacing w:after="0" w:line="240" w:lineRule="auto"/>
              <w:jc w:val="center"/>
              <w:rPr>
                <w:color w:val="000000"/>
              </w:rPr>
            </w:pPr>
            <w:r>
              <w:rPr>
                <w:color w:val="000000"/>
                <w:sz w:val="20"/>
                <w:szCs w:val="20"/>
              </w:rPr>
              <w:t>3,124</w:t>
            </w:r>
          </w:p>
        </w:tc>
        <w:tc>
          <w:tcPr>
            <w:tcW w:w="644" w:type="dxa"/>
            <w:tcBorders>
              <w:top w:val="nil"/>
              <w:left w:val="nil"/>
              <w:bottom w:val="single" w:sz="4" w:space="0" w:color="auto"/>
              <w:right w:val="single" w:sz="4" w:space="0" w:color="auto"/>
            </w:tcBorders>
            <w:noWrap/>
            <w:vAlign w:val="center"/>
            <w:hideMark/>
          </w:tcPr>
          <w:p w14:paraId="7D9C925F" w14:textId="77777777" w:rsidR="00F40829" w:rsidRDefault="00F40829" w:rsidP="00082E4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7AA84CA1" w14:textId="77777777" w:rsidR="00F40829" w:rsidRDefault="00F40829" w:rsidP="00082E42">
            <w:pPr>
              <w:spacing w:after="0" w:line="240" w:lineRule="auto"/>
              <w:jc w:val="center"/>
              <w:rPr>
                <w:color w:val="000000"/>
              </w:rPr>
            </w:pPr>
            <w:r>
              <w:rPr>
                <w:color w:val="000000"/>
                <w:sz w:val="20"/>
                <w:szCs w:val="20"/>
              </w:rPr>
              <w:t>5,771</w:t>
            </w:r>
          </w:p>
        </w:tc>
        <w:tc>
          <w:tcPr>
            <w:tcW w:w="644" w:type="dxa"/>
            <w:tcBorders>
              <w:top w:val="nil"/>
              <w:left w:val="nil"/>
              <w:bottom w:val="single" w:sz="4" w:space="0" w:color="auto"/>
              <w:right w:val="single" w:sz="4" w:space="0" w:color="auto"/>
            </w:tcBorders>
            <w:noWrap/>
            <w:vAlign w:val="center"/>
            <w:hideMark/>
          </w:tcPr>
          <w:p w14:paraId="2590C216" w14:textId="77777777" w:rsidR="00F40829" w:rsidRDefault="00F40829" w:rsidP="00082E42">
            <w:pPr>
              <w:spacing w:after="0" w:line="240" w:lineRule="auto"/>
              <w:jc w:val="center"/>
              <w:rPr>
                <w:color w:val="000000"/>
              </w:rPr>
            </w:pPr>
            <w:r>
              <w:rPr>
                <w:color w:val="000000"/>
                <w:sz w:val="20"/>
                <w:szCs w:val="20"/>
              </w:rPr>
              <w:t>10</w:t>
            </w:r>
          </w:p>
        </w:tc>
        <w:tc>
          <w:tcPr>
            <w:tcW w:w="1426" w:type="dxa"/>
            <w:tcBorders>
              <w:top w:val="nil"/>
              <w:left w:val="nil"/>
              <w:bottom w:val="single" w:sz="4" w:space="0" w:color="auto"/>
              <w:right w:val="single" w:sz="4" w:space="0" w:color="auto"/>
            </w:tcBorders>
            <w:noWrap/>
            <w:vAlign w:val="center"/>
            <w:hideMark/>
          </w:tcPr>
          <w:p w14:paraId="3D729ABD" w14:textId="77777777" w:rsidR="00F40829" w:rsidRDefault="00F40829" w:rsidP="00082E42">
            <w:pPr>
              <w:spacing w:after="0" w:line="240" w:lineRule="auto"/>
              <w:jc w:val="center"/>
              <w:rPr>
                <w:color w:val="000000"/>
              </w:rPr>
            </w:pPr>
            <w:r>
              <w:rPr>
                <w:color w:val="000000"/>
                <w:sz w:val="20"/>
                <w:szCs w:val="20"/>
              </w:rPr>
              <w:t>8,279</w:t>
            </w:r>
          </w:p>
        </w:tc>
        <w:tc>
          <w:tcPr>
            <w:tcW w:w="644" w:type="dxa"/>
            <w:tcBorders>
              <w:top w:val="nil"/>
              <w:left w:val="nil"/>
              <w:bottom w:val="single" w:sz="4" w:space="0" w:color="auto"/>
              <w:right w:val="single" w:sz="4" w:space="0" w:color="auto"/>
            </w:tcBorders>
            <w:noWrap/>
            <w:vAlign w:val="center"/>
            <w:hideMark/>
          </w:tcPr>
          <w:p w14:paraId="70A708D8" w14:textId="77777777" w:rsidR="00F40829" w:rsidRDefault="00F40829" w:rsidP="00082E42">
            <w:pPr>
              <w:spacing w:after="0" w:line="240" w:lineRule="auto"/>
              <w:jc w:val="center"/>
              <w:rPr>
                <w:color w:val="000000"/>
              </w:rPr>
            </w:pPr>
            <w:r>
              <w:rPr>
                <w:color w:val="000000"/>
                <w:sz w:val="20"/>
                <w:szCs w:val="20"/>
              </w:rPr>
              <w:t>7</w:t>
            </w:r>
          </w:p>
        </w:tc>
      </w:tr>
      <w:tr w:rsidR="00F40829" w14:paraId="2DFEE587" w14:textId="77777777" w:rsidTr="00082E4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6E92750B" w14:textId="77777777" w:rsidR="00F40829" w:rsidRDefault="00F40829" w:rsidP="00082E42">
            <w:pPr>
              <w:spacing w:after="0" w:line="240" w:lineRule="auto"/>
              <w:jc w:val="center"/>
              <w:rPr>
                <w:color w:val="000000"/>
                <w:sz w:val="20"/>
                <w:szCs w:val="20"/>
              </w:rPr>
            </w:pPr>
            <w:r>
              <w:rPr>
                <w:color w:val="000000"/>
                <w:sz w:val="20"/>
                <w:szCs w:val="20"/>
              </w:rPr>
              <w:t>768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03A12960" w14:textId="77777777" w:rsidR="00F40829" w:rsidRDefault="00F40829" w:rsidP="00082E42">
            <w:pPr>
              <w:spacing w:after="0" w:line="240" w:lineRule="auto"/>
              <w:jc w:val="center"/>
              <w:rPr>
                <w:color w:val="000000"/>
              </w:rPr>
            </w:pPr>
            <w:r>
              <w:rPr>
                <w:color w:val="000000"/>
                <w:sz w:val="20"/>
                <w:szCs w:val="20"/>
              </w:rPr>
              <w:t>2,260</w:t>
            </w:r>
          </w:p>
        </w:tc>
        <w:tc>
          <w:tcPr>
            <w:tcW w:w="644" w:type="dxa"/>
            <w:tcBorders>
              <w:top w:val="single" w:sz="4" w:space="0" w:color="auto"/>
              <w:left w:val="nil"/>
              <w:bottom w:val="single" w:sz="4" w:space="0" w:color="auto"/>
              <w:right w:val="single" w:sz="4" w:space="0" w:color="auto"/>
            </w:tcBorders>
            <w:noWrap/>
            <w:vAlign w:val="center"/>
            <w:hideMark/>
          </w:tcPr>
          <w:p w14:paraId="58BCFD73" w14:textId="77777777" w:rsidR="00F40829" w:rsidRDefault="00F40829" w:rsidP="00082E42">
            <w:pPr>
              <w:spacing w:after="0" w:line="240" w:lineRule="auto"/>
              <w:jc w:val="center"/>
              <w:rPr>
                <w:color w:val="000000"/>
              </w:rPr>
            </w:pPr>
            <w:r>
              <w:rPr>
                <w:color w:val="000000"/>
                <w:sz w:val="20"/>
                <w:szCs w:val="20"/>
              </w:rPr>
              <w:t>43</w:t>
            </w:r>
          </w:p>
        </w:tc>
        <w:tc>
          <w:tcPr>
            <w:tcW w:w="1426" w:type="dxa"/>
            <w:tcBorders>
              <w:top w:val="single" w:sz="4" w:space="0" w:color="auto"/>
              <w:left w:val="nil"/>
              <w:bottom w:val="single" w:sz="4" w:space="0" w:color="auto"/>
              <w:right w:val="single" w:sz="4" w:space="0" w:color="auto"/>
            </w:tcBorders>
            <w:noWrap/>
            <w:vAlign w:val="center"/>
            <w:hideMark/>
          </w:tcPr>
          <w:p w14:paraId="6553F9BE" w14:textId="77777777" w:rsidR="00F40829" w:rsidRDefault="00F40829" w:rsidP="00082E42">
            <w:pPr>
              <w:spacing w:after="0" w:line="240" w:lineRule="auto"/>
              <w:jc w:val="center"/>
              <w:rPr>
                <w:color w:val="000000"/>
              </w:rPr>
            </w:pPr>
            <w:r>
              <w:rPr>
                <w:color w:val="000000"/>
                <w:sz w:val="20"/>
                <w:szCs w:val="20"/>
              </w:rPr>
              <w:t>3,984</w:t>
            </w:r>
          </w:p>
        </w:tc>
        <w:tc>
          <w:tcPr>
            <w:tcW w:w="644" w:type="dxa"/>
            <w:tcBorders>
              <w:top w:val="single" w:sz="4" w:space="0" w:color="auto"/>
              <w:left w:val="nil"/>
              <w:bottom w:val="single" w:sz="4" w:space="0" w:color="auto"/>
              <w:right w:val="single" w:sz="4" w:space="0" w:color="auto"/>
            </w:tcBorders>
            <w:noWrap/>
            <w:vAlign w:val="center"/>
            <w:hideMark/>
          </w:tcPr>
          <w:p w14:paraId="61A0ED7A" w14:textId="77777777" w:rsidR="00F40829" w:rsidRDefault="00F40829" w:rsidP="00082E42">
            <w:pPr>
              <w:spacing w:after="0" w:line="240" w:lineRule="auto"/>
              <w:jc w:val="center"/>
              <w:rPr>
                <w:color w:val="000000"/>
              </w:rPr>
            </w:pPr>
            <w:r>
              <w:rPr>
                <w:color w:val="000000"/>
                <w:sz w:val="20"/>
                <w:szCs w:val="20"/>
              </w:rPr>
              <w:t>32</w:t>
            </w:r>
          </w:p>
        </w:tc>
        <w:tc>
          <w:tcPr>
            <w:tcW w:w="1426" w:type="dxa"/>
            <w:tcBorders>
              <w:top w:val="single" w:sz="4" w:space="0" w:color="auto"/>
              <w:left w:val="nil"/>
              <w:bottom w:val="single" w:sz="4" w:space="0" w:color="auto"/>
              <w:right w:val="single" w:sz="4" w:space="0" w:color="auto"/>
            </w:tcBorders>
            <w:noWrap/>
            <w:vAlign w:val="center"/>
            <w:hideMark/>
          </w:tcPr>
          <w:p w14:paraId="75C33A08" w14:textId="77777777" w:rsidR="00F40829" w:rsidRDefault="00F40829" w:rsidP="00082E42">
            <w:pPr>
              <w:spacing w:after="0" w:line="240" w:lineRule="auto"/>
              <w:jc w:val="center"/>
              <w:rPr>
                <w:color w:val="000000"/>
              </w:rPr>
            </w:pPr>
            <w:r>
              <w:rPr>
                <w:color w:val="000000"/>
                <w:sz w:val="20"/>
                <w:szCs w:val="20"/>
              </w:rPr>
              <w:t>7,356</w:t>
            </w:r>
          </w:p>
        </w:tc>
        <w:tc>
          <w:tcPr>
            <w:tcW w:w="644" w:type="dxa"/>
            <w:tcBorders>
              <w:top w:val="single" w:sz="4" w:space="0" w:color="auto"/>
              <w:left w:val="nil"/>
              <w:bottom w:val="single" w:sz="4" w:space="0" w:color="auto"/>
              <w:right w:val="single" w:sz="4" w:space="0" w:color="auto"/>
            </w:tcBorders>
            <w:noWrap/>
            <w:vAlign w:val="center"/>
            <w:hideMark/>
          </w:tcPr>
          <w:p w14:paraId="5D964781" w14:textId="77777777" w:rsidR="00F40829" w:rsidRDefault="00F40829" w:rsidP="00082E42">
            <w:pPr>
              <w:spacing w:after="0" w:line="240" w:lineRule="auto"/>
              <w:jc w:val="center"/>
              <w:rPr>
                <w:color w:val="000000"/>
              </w:rPr>
            </w:pPr>
            <w:r>
              <w:rPr>
                <w:color w:val="000000"/>
                <w:sz w:val="20"/>
                <w:szCs w:val="20"/>
              </w:rPr>
              <w:t>12</w:t>
            </w:r>
          </w:p>
        </w:tc>
        <w:tc>
          <w:tcPr>
            <w:tcW w:w="1426" w:type="dxa"/>
            <w:tcBorders>
              <w:top w:val="single" w:sz="4" w:space="0" w:color="auto"/>
              <w:left w:val="nil"/>
              <w:bottom w:val="single" w:sz="4" w:space="0" w:color="auto"/>
              <w:right w:val="single" w:sz="4" w:space="0" w:color="auto"/>
            </w:tcBorders>
            <w:noWrap/>
            <w:vAlign w:val="center"/>
            <w:hideMark/>
          </w:tcPr>
          <w:p w14:paraId="694210C7" w14:textId="77777777" w:rsidR="00F40829" w:rsidRDefault="00F40829" w:rsidP="00082E42">
            <w:pPr>
              <w:spacing w:after="0" w:line="240" w:lineRule="auto"/>
              <w:jc w:val="center"/>
              <w:rPr>
                <w:color w:val="000000"/>
              </w:rPr>
            </w:pPr>
            <w:r>
              <w:rPr>
                <w:color w:val="000000"/>
                <w:sz w:val="20"/>
                <w:szCs w:val="20"/>
              </w:rPr>
              <w:t>10,562</w:t>
            </w:r>
          </w:p>
        </w:tc>
        <w:tc>
          <w:tcPr>
            <w:tcW w:w="644" w:type="dxa"/>
            <w:tcBorders>
              <w:top w:val="single" w:sz="4" w:space="0" w:color="auto"/>
              <w:left w:val="nil"/>
              <w:bottom w:val="single" w:sz="4" w:space="0" w:color="auto"/>
              <w:right w:val="single" w:sz="4" w:space="0" w:color="auto"/>
            </w:tcBorders>
            <w:noWrap/>
            <w:vAlign w:val="center"/>
            <w:hideMark/>
          </w:tcPr>
          <w:p w14:paraId="268A983B" w14:textId="77777777" w:rsidR="00F40829" w:rsidRDefault="00F40829" w:rsidP="00082E42">
            <w:pPr>
              <w:spacing w:after="0" w:line="240" w:lineRule="auto"/>
              <w:jc w:val="center"/>
              <w:rPr>
                <w:color w:val="000000"/>
              </w:rPr>
            </w:pPr>
            <w:r>
              <w:rPr>
                <w:color w:val="000000"/>
                <w:sz w:val="20"/>
                <w:szCs w:val="20"/>
              </w:rPr>
              <w:t>9</w:t>
            </w:r>
          </w:p>
        </w:tc>
      </w:tr>
      <w:tr w:rsidR="00F40829" w14:paraId="1529E81D" w14:textId="77777777" w:rsidTr="00082E4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26B83A92" w14:textId="77777777" w:rsidR="00F40829" w:rsidRDefault="00F40829" w:rsidP="00082E42">
            <w:pPr>
              <w:spacing w:after="0" w:line="240" w:lineRule="auto"/>
              <w:jc w:val="center"/>
              <w:rPr>
                <w:color w:val="000000"/>
                <w:sz w:val="20"/>
                <w:szCs w:val="20"/>
              </w:rPr>
            </w:pPr>
            <w:r>
              <w:rPr>
                <w:color w:val="000000"/>
                <w:sz w:val="20"/>
                <w:szCs w:val="20"/>
              </w:rPr>
              <w:t>1024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04ABB44E" w14:textId="77777777" w:rsidR="00F40829" w:rsidRDefault="00F40829" w:rsidP="00082E42">
            <w:pPr>
              <w:spacing w:after="0" w:line="240" w:lineRule="auto"/>
              <w:jc w:val="center"/>
              <w:rPr>
                <w:color w:val="000000"/>
              </w:rPr>
            </w:pPr>
            <w:r>
              <w:rPr>
                <w:color w:val="000000"/>
                <w:sz w:val="20"/>
                <w:szCs w:val="20"/>
              </w:rPr>
              <w:t>2,550</w:t>
            </w:r>
          </w:p>
        </w:tc>
        <w:tc>
          <w:tcPr>
            <w:tcW w:w="644" w:type="dxa"/>
            <w:tcBorders>
              <w:top w:val="single" w:sz="4" w:space="0" w:color="auto"/>
              <w:left w:val="nil"/>
              <w:bottom w:val="single" w:sz="4" w:space="0" w:color="auto"/>
              <w:right w:val="single" w:sz="4" w:space="0" w:color="auto"/>
            </w:tcBorders>
            <w:noWrap/>
            <w:vAlign w:val="center"/>
            <w:hideMark/>
          </w:tcPr>
          <w:p w14:paraId="4A30CFD4" w14:textId="77777777" w:rsidR="00F40829" w:rsidRDefault="00F40829" w:rsidP="00082E42">
            <w:pPr>
              <w:spacing w:after="0" w:line="240" w:lineRule="auto"/>
              <w:jc w:val="center"/>
              <w:rPr>
                <w:color w:val="000000"/>
              </w:rPr>
            </w:pPr>
            <w:r>
              <w:rPr>
                <w:color w:val="000000"/>
                <w:sz w:val="20"/>
                <w:szCs w:val="20"/>
              </w:rPr>
              <w:t>53</w:t>
            </w:r>
          </w:p>
        </w:tc>
        <w:tc>
          <w:tcPr>
            <w:tcW w:w="1426" w:type="dxa"/>
            <w:tcBorders>
              <w:top w:val="single" w:sz="4" w:space="0" w:color="auto"/>
              <w:left w:val="nil"/>
              <w:bottom w:val="single" w:sz="4" w:space="0" w:color="auto"/>
              <w:right w:val="single" w:sz="4" w:space="0" w:color="auto"/>
            </w:tcBorders>
            <w:noWrap/>
            <w:vAlign w:val="center"/>
            <w:hideMark/>
          </w:tcPr>
          <w:p w14:paraId="4DA1DA65" w14:textId="77777777" w:rsidR="00F40829" w:rsidRDefault="00F40829" w:rsidP="00082E42">
            <w:pPr>
              <w:spacing w:after="0" w:line="240" w:lineRule="auto"/>
              <w:jc w:val="center"/>
              <w:rPr>
                <w:color w:val="000000"/>
              </w:rPr>
            </w:pPr>
            <w:r>
              <w:rPr>
                <w:color w:val="000000"/>
                <w:sz w:val="20"/>
                <w:szCs w:val="20"/>
              </w:rPr>
              <w:t>4,844</w:t>
            </w:r>
          </w:p>
        </w:tc>
        <w:tc>
          <w:tcPr>
            <w:tcW w:w="644" w:type="dxa"/>
            <w:tcBorders>
              <w:top w:val="single" w:sz="4" w:space="0" w:color="auto"/>
              <w:left w:val="nil"/>
              <w:bottom w:val="single" w:sz="4" w:space="0" w:color="auto"/>
              <w:right w:val="single" w:sz="4" w:space="0" w:color="auto"/>
            </w:tcBorders>
            <w:noWrap/>
            <w:vAlign w:val="center"/>
            <w:hideMark/>
          </w:tcPr>
          <w:p w14:paraId="5544417C" w14:textId="77777777" w:rsidR="00F40829" w:rsidRDefault="00F40829" w:rsidP="00082E42">
            <w:pPr>
              <w:spacing w:after="0" w:line="240" w:lineRule="auto"/>
              <w:jc w:val="center"/>
              <w:rPr>
                <w:color w:val="000000"/>
              </w:rPr>
            </w:pPr>
            <w:r>
              <w:rPr>
                <w:color w:val="000000"/>
                <w:sz w:val="20"/>
                <w:szCs w:val="20"/>
              </w:rPr>
              <w:t>39</w:t>
            </w:r>
          </w:p>
        </w:tc>
        <w:tc>
          <w:tcPr>
            <w:tcW w:w="1426" w:type="dxa"/>
            <w:tcBorders>
              <w:top w:val="single" w:sz="4" w:space="0" w:color="auto"/>
              <w:left w:val="nil"/>
              <w:bottom w:val="single" w:sz="4" w:space="0" w:color="auto"/>
              <w:right w:val="single" w:sz="4" w:space="0" w:color="auto"/>
            </w:tcBorders>
            <w:noWrap/>
            <w:vAlign w:val="center"/>
            <w:hideMark/>
          </w:tcPr>
          <w:p w14:paraId="3691285C" w14:textId="77777777" w:rsidR="00F40829" w:rsidRDefault="00F40829" w:rsidP="00082E42">
            <w:pPr>
              <w:spacing w:after="0" w:line="240" w:lineRule="auto"/>
              <w:jc w:val="center"/>
              <w:rPr>
                <w:color w:val="000000"/>
              </w:rPr>
            </w:pPr>
            <w:r>
              <w:rPr>
                <w:color w:val="000000"/>
                <w:sz w:val="20"/>
                <w:szCs w:val="20"/>
              </w:rPr>
              <w:t>8,941</w:t>
            </w:r>
          </w:p>
        </w:tc>
        <w:tc>
          <w:tcPr>
            <w:tcW w:w="644" w:type="dxa"/>
            <w:tcBorders>
              <w:top w:val="single" w:sz="4" w:space="0" w:color="auto"/>
              <w:left w:val="nil"/>
              <w:bottom w:val="single" w:sz="4" w:space="0" w:color="auto"/>
              <w:right w:val="single" w:sz="4" w:space="0" w:color="auto"/>
            </w:tcBorders>
            <w:noWrap/>
            <w:vAlign w:val="center"/>
            <w:hideMark/>
          </w:tcPr>
          <w:p w14:paraId="79C623FD" w14:textId="77777777" w:rsidR="00F40829" w:rsidRDefault="00F40829" w:rsidP="00082E42">
            <w:pPr>
              <w:spacing w:after="0" w:line="240" w:lineRule="auto"/>
              <w:jc w:val="center"/>
              <w:rPr>
                <w:color w:val="000000"/>
              </w:rPr>
            </w:pPr>
            <w:r>
              <w:rPr>
                <w:color w:val="000000"/>
                <w:sz w:val="20"/>
                <w:szCs w:val="20"/>
              </w:rPr>
              <w:t>15</w:t>
            </w:r>
          </w:p>
        </w:tc>
        <w:tc>
          <w:tcPr>
            <w:tcW w:w="1426" w:type="dxa"/>
            <w:tcBorders>
              <w:top w:val="single" w:sz="4" w:space="0" w:color="auto"/>
              <w:left w:val="nil"/>
              <w:bottom w:val="single" w:sz="4" w:space="0" w:color="auto"/>
              <w:right w:val="single" w:sz="4" w:space="0" w:color="auto"/>
            </w:tcBorders>
            <w:noWrap/>
            <w:vAlign w:val="center"/>
            <w:hideMark/>
          </w:tcPr>
          <w:p w14:paraId="415FA78E" w14:textId="77777777" w:rsidR="00F40829" w:rsidRDefault="00F40829" w:rsidP="00082E42">
            <w:pPr>
              <w:spacing w:after="0" w:line="240" w:lineRule="auto"/>
              <w:jc w:val="center"/>
              <w:rPr>
                <w:color w:val="000000"/>
              </w:rPr>
            </w:pPr>
            <w:r>
              <w:rPr>
                <w:color w:val="000000"/>
                <w:sz w:val="20"/>
                <w:szCs w:val="20"/>
              </w:rPr>
              <w:t>12,845</w:t>
            </w:r>
          </w:p>
        </w:tc>
        <w:tc>
          <w:tcPr>
            <w:tcW w:w="644" w:type="dxa"/>
            <w:tcBorders>
              <w:top w:val="single" w:sz="4" w:space="0" w:color="auto"/>
              <w:left w:val="nil"/>
              <w:bottom w:val="single" w:sz="4" w:space="0" w:color="auto"/>
              <w:right w:val="single" w:sz="4" w:space="0" w:color="auto"/>
            </w:tcBorders>
            <w:noWrap/>
            <w:vAlign w:val="center"/>
            <w:hideMark/>
          </w:tcPr>
          <w:p w14:paraId="0DABDC2A" w14:textId="77777777" w:rsidR="00F40829" w:rsidRDefault="00F40829" w:rsidP="00082E42">
            <w:pPr>
              <w:spacing w:after="0" w:line="240" w:lineRule="auto"/>
              <w:jc w:val="center"/>
              <w:rPr>
                <w:color w:val="000000"/>
              </w:rPr>
            </w:pPr>
            <w:r>
              <w:rPr>
                <w:color w:val="000000"/>
                <w:sz w:val="20"/>
                <w:szCs w:val="20"/>
              </w:rPr>
              <w:t>11</w:t>
            </w:r>
          </w:p>
        </w:tc>
      </w:tr>
      <w:tr w:rsidR="00F40829" w14:paraId="3C3FDABB" w14:textId="77777777" w:rsidTr="00082E4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03BA6480" w14:textId="77777777" w:rsidR="00F40829" w:rsidRDefault="00F40829" w:rsidP="00082E42">
            <w:pPr>
              <w:spacing w:after="0" w:line="240" w:lineRule="auto"/>
              <w:jc w:val="center"/>
              <w:rPr>
                <w:color w:val="000000"/>
                <w:sz w:val="20"/>
                <w:szCs w:val="20"/>
              </w:rPr>
            </w:pPr>
            <w:r>
              <w:rPr>
                <w:color w:val="000000"/>
                <w:sz w:val="20"/>
                <w:szCs w:val="20"/>
              </w:rPr>
              <w:t>E1 (2 Mbps)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20AE2C50" w14:textId="77777777" w:rsidR="00F40829" w:rsidRDefault="00F40829" w:rsidP="00082E42">
            <w:pPr>
              <w:spacing w:after="0" w:line="240" w:lineRule="auto"/>
              <w:jc w:val="center"/>
              <w:rPr>
                <w:color w:val="000000"/>
              </w:rPr>
            </w:pPr>
            <w:r>
              <w:rPr>
                <w:color w:val="000000"/>
                <w:sz w:val="20"/>
                <w:szCs w:val="20"/>
              </w:rPr>
              <w:t>3,722</w:t>
            </w:r>
          </w:p>
        </w:tc>
        <w:tc>
          <w:tcPr>
            <w:tcW w:w="644" w:type="dxa"/>
            <w:tcBorders>
              <w:top w:val="single" w:sz="4" w:space="0" w:color="auto"/>
              <w:left w:val="nil"/>
              <w:bottom w:val="single" w:sz="4" w:space="0" w:color="auto"/>
              <w:right w:val="single" w:sz="4" w:space="0" w:color="auto"/>
            </w:tcBorders>
            <w:noWrap/>
            <w:vAlign w:val="center"/>
            <w:hideMark/>
          </w:tcPr>
          <w:p w14:paraId="54E6BA2D" w14:textId="77777777" w:rsidR="00F40829" w:rsidRDefault="00F40829" w:rsidP="00082E42">
            <w:pPr>
              <w:spacing w:after="0" w:line="240" w:lineRule="auto"/>
              <w:jc w:val="center"/>
              <w:rPr>
                <w:color w:val="000000"/>
              </w:rPr>
            </w:pPr>
            <w:r>
              <w:rPr>
                <w:color w:val="000000"/>
                <w:sz w:val="20"/>
                <w:szCs w:val="20"/>
              </w:rPr>
              <w:t>70</w:t>
            </w:r>
          </w:p>
        </w:tc>
        <w:tc>
          <w:tcPr>
            <w:tcW w:w="1426" w:type="dxa"/>
            <w:tcBorders>
              <w:top w:val="single" w:sz="4" w:space="0" w:color="auto"/>
              <w:left w:val="nil"/>
              <w:bottom w:val="single" w:sz="4" w:space="0" w:color="auto"/>
              <w:right w:val="single" w:sz="4" w:space="0" w:color="auto"/>
            </w:tcBorders>
            <w:noWrap/>
            <w:vAlign w:val="center"/>
            <w:hideMark/>
          </w:tcPr>
          <w:p w14:paraId="32812445" w14:textId="77777777" w:rsidR="00F40829" w:rsidRDefault="00F40829" w:rsidP="00082E42">
            <w:pPr>
              <w:spacing w:after="0" w:line="240" w:lineRule="auto"/>
              <w:jc w:val="center"/>
              <w:rPr>
                <w:color w:val="000000"/>
              </w:rPr>
            </w:pPr>
            <w:r>
              <w:rPr>
                <w:color w:val="000000"/>
                <w:sz w:val="20"/>
                <w:szCs w:val="20"/>
              </w:rPr>
              <w:t>6,681</w:t>
            </w:r>
          </w:p>
        </w:tc>
        <w:tc>
          <w:tcPr>
            <w:tcW w:w="644" w:type="dxa"/>
            <w:tcBorders>
              <w:top w:val="single" w:sz="4" w:space="0" w:color="auto"/>
              <w:left w:val="nil"/>
              <w:bottom w:val="single" w:sz="4" w:space="0" w:color="auto"/>
              <w:right w:val="single" w:sz="4" w:space="0" w:color="auto"/>
            </w:tcBorders>
            <w:noWrap/>
            <w:vAlign w:val="center"/>
            <w:hideMark/>
          </w:tcPr>
          <w:p w14:paraId="1F592F54" w14:textId="77777777" w:rsidR="00F40829" w:rsidRDefault="00F40829" w:rsidP="00082E42">
            <w:pPr>
              <w:spacing w:after="0" w:line="240" w:lineRule="auto"/>
              <w:jc w:val="center"/>
              <w:rPr>
                <w:color w:val="000000"/>
              </w:rPr>
            </w:pPr>
            <w:r>
              <w:rPr>
                <w:color w:val="000000"/>
                <w:sz w:val="20"/>
                <w:szCs w:val="20"/>
              </w:rPr>
              <w:t>52</w:t>
            </w:r>
          </w:p>
        </w:tc>
        <w:tc>
          <w:tcPr>
            <w:tcW w:w="1426" w:type="dxa"/>
            <w:tcBorders>
              <w:top w:val="single" w:sz="4" w:space="0" w:color="auto"/>
              <w:left w:val="nil"/>
              <w:bottom w:val="single" w:sz="4" w:space="0" w:color="auto"/>
              <w:right w:val="single" w:sz="4" w:space="0" w:color="auto"/>
            </w:tcBorders>
            <w:noWrap/>
            <w:vAlign w:val="center"/>
            <w:hideMark/>
          </w:tcPr>
          <w:p w14:paraId="3B796F33" w14:textId="77777777" w:rsidR="00F40829" w:rsidRDefault="00F40829" w:rsidP="00082E42">
            <w:pPr>
              <w:spacing w:after="0" w:line="240" w:lineRule="auto"/>
              <w:jc w:val="center"/>
              <w:rPr>
                <w:color w:val="000000"/>
              </w:rPr>
            </w:pPr>
            <w:r>
              <w:rPr>
                <w:color w:val="000000"/>
                <w:sz w:val="20"/>
                <w:szCs w:val="20"/>
              </w:rPr>
              <w:t>12,137</w:t>
            </w:r>
          </w:p>
        </w:tc>
        <w:tc>
          <w:tcPr>
            <w:tcW w:w="644" w:type="dxa"/>
            <w:tcBorders>
              <w:top w:val="single" w:sz="4" w:space="0" w:color="auto"/>
              <w:left w:val="nil"/>
              <w:bottom w:val="single" w:sz="4" w:space="0" w:color="auto"/>
              <w:right w:val="single" w:sz="4" w:space="0" w:color="auto"/>
            </w:tcBorders>
            <w:noWrap/>
            <w:vAlign w:val="center"/>
            <w:hideMark/>
          </w:tcPr>
          <w:p w14:paraId="3CABCE85" w14:textId="77777777" w:rsidR="00F40829" w:rsidRDefault="00F40829" w:rsidP="00082E42">
            <w:pPr>
              <w:spacing w:after="0" w:line="240" w:lineRule="auto"/>
              <w:jc w:val="center"/>
              <w:rPr>
                <w:color w:val="000000"/>
              </w:rPr>
            </w:pPr>
            <w:r>
              <w:rPr>
                <w:color w:val="000000"/>
                <w:sz w:val="20"/>
                <w:szCs w:val="20"/>
              </w:rPr>
              <w:t>20</w:t>
            </w:r>
          </w:p>
        </w:tc>
        <w:tc>
          <w:tcPr>
            <w:tcW w:w="1426" w:type="dxa"/>
            <w:tcBorders>
              <w:top w:val="single" w:sz="4" w:space="0" w:color="auto"/>
              <w:left w:val="nil"/>
              <w:bottom w:val="single" w:sz="4" w:space="0" w:color="auto"/>
              <w:right w:val="single" w:sz="4" w:space="0" w:color="auto"/>
            </w:tcBorders>
            <w:noWrap/>
            <w:vAlign w:val="center"/>
            <w:hideMark/>
          </w:tcPr>
          <w:p w14:paraId="261E99BD" w14:textId="77777777" w:rsidR="00F40829" w:rsidRDefault="00F40829" w:rsidP="00082E42">
            <w:pPr>
              <w:spacing w:after="0" w:line="240" w:lineRule="auto"/>
              <w:jc w:val="center"/>
              <w:rPr>
                <w:color w:val="000000"/>
              </w:rPr>
            </w:pPr>
            <w:r>
              <w:rPr>
                <w:color w:val="000000"/>
                <w:sz w:val="20"/>
                <w:szCs w:val="20"/>
              </w:rPr>
              <w:t>17,121</w:t>
            </w:r>
          </w:p>
        </w:tc>
        <w:tc>
          <w:tcPr>
            <w:tcW w:w="644" w:type="dxa"/>
            <w:tcBorders>
              <w:top w:val="single" w:sz="4" w:space="0" w:color="auto"/>
              <w:left w:val="nil"/>
              <w:bottom w:val="single" w:sz="4" w:space="0" w:color="auto"/>
              <w:right w:val="single" w:sz="4" w:space="0" w:color="auto"/>
            </w:tcBorders>
            <w:noWrap/>
            <w:vAlign w:val="center"/>
            <w:hideMark/>
          </w:tcPr>
          <w:p w14:paraId="7EFC9DD4" w14:textId="77777777" w:rsidR="00F40829" w:rsidRDefault="00F40829" w:rsidP="00082E42">
            <w:pPr>
              <w:spacing w:after="0" w:line="240" w:lineRule="auto"/>
              <w:jc w:val="center"/>
              <w:rPr>
                <w:color w:val="000000"/>
              </w:rPr>
            </w:pPr>
            <w:r>
              <w:rPr>
                <w:color w:val="000000"/>
                <w:sz w:val="20"/>
                <w:szCs w:val="20"/>
              </w:rPr>
              <w:t>14</w:t>
            </w:r>
          </w:p>
        </w:tc>
      </w:tr>
    </w:tbl>
    <w:p w14:paraId="78B71691" w14:textId="77777777" w:rsidR="00F40829" w:rsidRDefault="00F40829" w:rsidP="00F40829">
      <w:pPr>
        <w:spacing w:after="0" w:line="240" w:lineRule="auto"/>
        <w:jc w:val="center"/>
        <w:rPr>
          <w:b/>
          <w:color w:val="000000"/>
        </w:rPr>
      </w:pPr>
    </w:p>
    <w:p w14:paraId="22E9A254" w14:textId="72925DFB" w:rsidR="00F40829" w:rsidRDefault="00F40829" w:rsidP="00F40829">
      <w:pPr>
        <w:spacing w:after="0" w:line="240" w:lineRule="auto"/>
        <w:jc w:val="center"/>
        <w:rPr>
          <w:b/>
          <w:color w:val="000000"/>
        </w:rPr>
      </w:pPr>
    </w:p>
    <w:p w14:paraId="742C4D5B" w14:textId="62A0A0E8" w:rsidR="00015ADD" w:rsidRDefault="00015ADD" w:rsidP="00F40829">
      <w:pPr>
        <w:spacing w:after="0" w:line="240" w:lineRule="auto"/>
        <w:jc w:val="center"/>
        <w:rPr>
          <w:b/>
          <w:color w:val="000000"/>
        </w:rPr>
      </w:pPr>
    </w:p>
    <w:p w14:paraId="4749C011" w14:textId="735A3991" w:rsidR="00015ADD" w:rsidRDefault="00015ADD" w:rsidP="00F40829">
      <w:pPr>
        <w:spacing w:after="0" w:line="240" w:lineRule="auto"/>
        <w:jc w:val="center"/>
        <w:rPr>
          <w:b/>
          <w:color w:val="000000"/>
        </w:rPr>
      </w:pPr>
    </w:p>
    <w:p w14:paraId="675F775E" w14:textId="54734F8D" w:rsidR="00015ADD" w:rsidRDefault="00015ADD" w:rsidP="00F40829">
      <w:pPr>
        <w:spacing w:after="0" w:line="240" w:lineRule="auto"/>
        <w:jc w:val="center"/>
        <w:rPr>
          <w:b/>
          <w:color w:val="000000"/>
        </w:rPr>
      </w:pPr>
    </w:p>
    <w:p w14:paraId="66BFBE78" w14:textId="77777777" w:rsidR="00015ADD" w:rsidRDefault="00015ADD" w:rsidP="00F40829">
      <w:pPr>
        <w:spacing w:after="0" w:line="240" w:lineRule="auto"/>
        <w:jc w:val="center"/>
        <w:rPr>
          <w:b/>
          <w:color w:val="000000"/>
        </w:rPr>
      </w:pPr>
    </w:p>
    <w:p w14:paraId="7805287C" w14:textId="77777777" w:rsidR="00F40829" w:rsidRPr="007F1660" w:rsidRDefault="00F40829" w:rsidP="00F40829">
      <w:pPr>
        <w:spacing w:after="0" w:line="240" w:lineRule="auto"/>
        <w:jc w:val="center"/>
        <w:rPr>
          <w:rFonts w:ascii="Arial" w:hAnsi="Arial" w:cs="Arial"/>
          <w:b/>
          <w:color w:val="000000"/>
        </w:rPr>
      </w:pPr>
      <w:r w:rsidRPr="007F1660">
        <w:rPr>
          <w:rFonts w:ascii="Arial" w:hAnsi="Arial" w:cs="Arial"/>
          <w:b/>
          <w:color w:val="000000"/>
        </w:rPr>
        <w:lastRenderedPageBreak/>
        <w:t xml:space="preserve">Tabla 8. Renta </w:t>
      </w:r>
      <w:r>
        <w:rPr>
          <w:rFonts w:ascii="Arial" w:hAnsi="Arial" w:cs="Arial"/>
          <w:b/>
          <w:color w:val="000000"/>
        </w:rPr>
        <w:t>M</w:t>
      </w:r>
      <w:r w:rsidRPr="007F1660">
        <w:rPr>
          <w:rFonts w:ascii="Arial" w:hAnsi="Arial" w:cs="Arial"/>
          <w:b/>
          <w:color w:val="000000"/>
        </w:rPr>
        <w:t>ensual para Enlaces de Larga Distancia Internacional en Ethernet</w:t>
      </w:r>
    </w:p>
    <w:p w14:paraId="78EF112F" w14:textId="77777777" w:rsidR="00F40829" w:rsidRDefault="00F40829" w:rsidP="00F40829">
      <w:pPr>
        <w:spacing w:after="0" w:line="240" w:lineRule="auto"/>
        <w:jc w:val="center"/>
        <w:rPr>
          <w:b/>
          <w:color w:val="000000"/>
        </w:rPr>
      </w:pPr>
    </w:p>
    <w:tbl>
      <w:tblPr>
        <w:tblW w:w="5280" w:type="dxa"/>
        <w:jc w:val="center"/>
        <w:tblCellMar>
          <w:left w:w="70" w:type="dxa"/>
          <w:right w:w="70" w:type="dxa"/>
        </w:tblCellMar>
        <w:tblLook w:val="04A0" w:firstRow="1" w:lastRow="0" w:firstColumn="1" w:lastColumn="0" w:noHBand="0" w:noVBand="1"/>
      </w:tblPr>
      <w:tblGrid>
        <w:gridCol w:w="1860"/>
        <w:gridCol w:w="1629"/>
        <w:gridCol w:w="1791"/>
      </w:tblGrid>
      <w:tr w:rsidR="00F40829" w:rsidRPr="00B806D0" w14:paraId="670410DB" w14:textId="77777777" w:rsidTr="00082E42">
        <w:trPr>
          <w:trHeight w:val="300"/>
          <w:jc w:val="center"/>
        </w:trPr>
        <w:tc>
          <w:tcPr>
            <w:tcW w:w="1860" w:type="dxa"/>
            <w:tcBorders>
              <w:top w:val="nil"/>
              <w:left w:val="nil"/>
              <w:bottom w:val="nil"/>
              <w:right w:val="nil"/>
            </w:tcBorders>
            <w:shd w:val="clear" w:color="auto" w:fill="auto"/>
            <w:noWrap/>
            <w:vAlign w:val="bottom"/>
            <w:hideMark/>
          </w:tcPr>
          <w:p w14:paraId="067326E6" w14:textId="77777777" w:rsidR="00F40829" w:rsidRPr="00B806D0" w:rsidRDefault="00F40829" w:rsidP="00082E42">
            <w:pPr>
              <w:spacing w:after="0" w:line="240" w:lineRule="auto"/>
              <w:jc w:val="center"/>
              <w:rPr>
                <w:color w:val="000000"/>
                <w:sz w:val="36"/>
                <w:szCs w:val="36"/>
              </w:rPr>
            </w:pPr>
          </w:p>
        </w:tc>
        <w:tc>
          <w:tcPr>
            <w:tcW w:w="342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A7EB8C" w14:textId="77777777" w:rsidR="00F40829" w:rsidRPr="00B806D0" w:rsidRDefault="00F40829" w:rsidP="00082E42">
            <w:pPr>
              <w:spacing w:after="0" w:line="240" w:lineRule="auto"/>
              <w:jc w:val="center"/>
              <w:rPr>
                <w:b/>
                <w:bCs/>
                <w:color w:val="000000"/>
              </w:rPr>
            </w:pPr>
            <w:r w:rsidRPr="00B806D0">
              <w:rPr>
                <w:b/>
                <w:bCs/>
                <w:color w:val="000000"/>
              </w:rPr>
              <w:t>Renta Mensual</w:t>
            </w:r>
          </w:p>
        </w:tc>
      </w:tr>
      <w:tr w:rsidR="00F40829" w:rsidRPr="00B806D0" w14:paraId="79485640" w14:textId="77777777" w:rsidTr="00082E42">
        <w:trPr>
          <w:trHeight w:val="9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87D6" w14:textId="77777777" w:rsidR="00F40829" w:rsidRPr="00B806D0" w:rsidRDefault="00F40829" w:rsidP="00082E42">
            <w:pPr>
              <w:spacing w:after="0" w:line="240" w:lineRule="auto"/>
              <w:jc w:val="center"/>
              <w:rPr>
                <w:b/>
                <w:bCs/>
                <w:color w:val="000000"/>
              </w:rPr>
            </w:pPr>
            <w:r w:rsidRPr="00B806D0">
              <w:rPr>
                <w:b/>
                <w:bCs/>
                <w:color w:val="000000"/>
              </w:rPr>
              <w:t>Velocidad</w:t>
            </w:r>
          </w:p>
        </w:tc>
        <w:tc>
          <w:tcPr>
            <w:tcW w:w="1629" w:type="dxa"/>
            <w:tcBorders>
              <w:top w:val="nil"/>
              <w:left w:val="single" w:sz="4" w:space="0" w:color="auto"/>
              <w:bottom w:val="single" w:sz="4" w:space="0" w:color="auto"/>
              <w:right w:val="single" w:sz="4" w:space="0" w:color="auto"/>
            </w:tcBorders>
            <w:shd w:val="clear" w:color="auto" w:fill="auto"/>
            <w:noWrap/>
            <w:vAlign w:val="center"/>
            <w:hideMark/>
          </w:tcPr>
          <w:p w14:paraId="15F2F443" w14:textId="77777777" w:rsidR="00F40829" w:rsidRPr="00B806D0" w:rsidRDefault="00F40829" w:rsidP="00082E42">
            <w:pPr>
              <w:spacing w:after="0" w:line="240" w:lineRule="auto"/>
              <w:jc w:val="center"/>
              <w:rPr>
                <w:b/>
                <w:bCs/>
                <w:color w:val="000000"/>
              </w:rPr>
            </w:pPr>
            <w:r w:rsidRPr="00B806D0">
              <w:rPr>
                <w:b/>
                <w:bCs/>
                <w:color w:val="000000"/>
              </w:rPr>
              <w:t>Tramo local</w:t>
            </w:r>
          </w:p>
        </w:tc>
        <w:tc>
          <w:tcPr>
            <w:tcW w:w="1791" w:type="dxa"/>
            <w:tcBorders>
              <w:top w:val="nil"/>
              <w:left w:val="nil"/>
              <w:bottom w:val="single" w:sz="4" w:space="0" w:color="auto"/>
              <w:right w:val="single" w:sz="4" w:space="0" w:color="auto"/>
            </w:tcBorders>
            <w:shd w:val="clear" w:color="auto" w:fill="auto"/>
            <w:vAlign w:val="bottom"/>
            <w:hideMark/>
          </w:tcPr>
          <w:p w14:paraId="249167D0" w14:textId="77777777" w:rsidR="00F40829" w:rsidRPr="00B806D0" w:rsidRDefault="00F40829" w:rsidP="00082E42">
            <w:pPr>
              <w:spacing w:after="0" w:line="240" w:lineRule="auto"/>
              <w:jc w:val="center"/>
              <w:rPr>
                <w:b/>
                <w:bCs/>
                <w:color w:val="000000"/>
              </w:rPr>
            </w:pPr>
            <w:r w:rsidRPr="00B806D0">
              <w:rPr>
                <w:b/>
                <w:bCs/>
                <w:color w:val="000000"/>
              </w:rPr>
              <w:t xml:space="preserve">Tramo </w:t>
            </w:r>
            <w:r>
              <w:rPr>
                <w:b/>
                <w:bCs/>
                <w:color w:val="000000"/>
              </w:rPr>
              <w:t>Larga Distancia Internacional</w:t>
            </w:r>
            <w:r w:rsidRPr="00B806D0">
              <w:rPr>
                <w:b/>
                <w:bCs/>
                <w:color w:val="000000"/>
              </w:rPr>
              <w:t xml:space="preserve"> por KM</w:t>
            </w:r>
          </w:p>
        </w:tc>
      </w:tr>
      <w:tr w:rsidR="00F40829" w:rsidRPr="00B806D0" w14:paraId="171251E7"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721BE39" w14:textId="77777777" w:rsidR="00F40829" w:rsidRPr="00B806D0" w:rsidRDefault="00F40829" w:rsidP="00082E42">
            <w:pPr>
              <w:spacing w:after="0" w:line="240" w:lineRule="auto"/>
              <w:jc w:val="center"/>
            </w:pPr>
            <w:r w:rsidRPr="00B806D0">
              <w:t>1 Mbps</w:t>
            </w:r>
          </w:p>
        </w:tc>
        <w:tc>
          <w:tcPr>
            <w:tcW w:w="1629" w:type="dxa"/>
            <w:tcBorders>
              <w:top w:val="nil"/>
              <w:left w:val="single" w:sz="4" w:space="0" w:color="auto"/>
              <w:bottom w:val="single" w:sz="4" w:space="0" w:color="auto"/>
              <w:right w:val="single" w:sz="4" w:space="0" w:color="auto"/>
            </w:tcBorders>
            <w:shd w:val="clear" w:color="auto" w:fill="auto"/>
            <w:noWrap/>
          </w:tcPr>
          <w:p w14:paraId="148B7CFB" w14:textId="77777777" w:rsidR="00F40829" w:rsidRPr="00B806D0" w:rsidRDefault="00F40829" w:rsidP="00082E42">
            <w:pPr>
              <w:spacing w:after="0" w:line="240" w:lineRule="auto"/>
              <w:jc w:val="center"/>
              <w:rPr>
                <w:color w:val="000000"/>
              </w:rPr>
            </w:pPr>
            <w:r w:rsidRPr="003E222B">
              <w:rPr>
                <w:color w:val="000000"/>
              </w:rPr>
              <w:t>1</w:t>
            </w:r>
            <w:r>
              <w:rPr>
                <w:color w:val="000000"/>
              </w:rPr>
              <w:t>,</w:t>
            </w:r>
            <w:r w:rsidRPr="003E222B">
              <w:rPr>
                <w:color w:val="000000"/>
              </w:rPr>
              <w:t>385.97</w:t>
            </w:r>
          </w:p>
        </w:tc>
        <w:tc>
          <w:tcPr>
            <w:tcW w:w="1791" w:type="dxa"/>
            <w:tcBorders>
              <w:top w:val="nil"/>
              <w:left w:val="nil"/>
              <w:bottom w:val="single" w:sz="4" w:space="0" w:color="auto"/>
              <w:right w:val="single" w:sz="4" w:space="0" w:color="auto"/>
            </w:tcBorders>
            <w:shd w:val="clear" w:color="auto" w:fill="auto"/>
            <w:noWrap/>
          </w:tcPr>
          <w:p w14:paraId="46466EB8" w14:textId="77777777" w:rsidR="00F40829" w:rsidRPr="00B806D0" w:rsidRDefault="00F40829" w:rsidP="00082E42">
            <w:pPr>
              <w:spacing w:after="0" w:line="240" w:lineRule="auto"/>
              <w:jc w:val="center"/>
              <w:rPr>
                <w:color w:val="000000"/>
              </w:rPr>
            </w:pPr>
            <w:r>
              <w:t>23.25</w:t>
            </w:r>
          </w:p>
        </w:tc>
      </w:tr>
      <w:tr w:rsidR="00F40829" w:rsidRPr="00B806D0" w14:paraId="24AED5EA"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4DCC237" w14:textId="77777777" w:rsidR="00F40829" w:rsidRPr="00B806D0" w:rsidRDefault="00F40829" w:rsidP="00082E42">
            <w:pPr>
              <w:spacing w:after="0" w:line="240" w:lineRule="auto"/>
              <w:jc w:val="center"/>
            </w:pPr>
            <w:r w:rsidRPr="00B806D0">
              <w:t>2 Mbps</w:t>
            </w:r>
          </w:p>
        </w:tc>
        <w:tc>
          <w:tcPr>
            <w:tcW w:w="1629" w:type="dxa"/>
            <w:tcBorders>
              <w:top w:val="nil"/>
              <w:left w:val="single" w:sz="4" w:space="0" w:color="auto"/>
              <w:bottom w:val="single" w:sz="4" w:space="0" w:color="auto"/>
              <w:right w:val="single" w:sz="4" w:space="0" w:color="auto"/>
            </w:tcBorders>
            <w:shd w:val="clear" w:color="auto" w:fill="auto"/>
            <w:noWrap/>
          </w:tcPr>
          <w:p w14:paraId="141393C5" w14:textId="77777777" w:rsidR="00F40829" w:rsidRPr="00B806D0" w:rsidRDefault="00F40829" w:rsidP="00082E42">
            <w:pPr>
              <w:spacing w:after="0" w:line="240" w:lineRule="auto"/>
              <w:jc w:val="center"/>
              <w:rPr>
                <w:color w:val="000000"/>
              </w:rPr>
            </w:pPr>
            <w:r w:rsidRPr="003E222B">
              <w:rPr>
                <w:color w:val="000000"/>
              </w:rPr>
              <w:t>1</w:t>
            </w:r>
            <w:r>
              <w:rPr>
                <w:color w:val="000000"/>
              </w:rPr>
              <w:t>,</w:t>
            </w:r>
            <w:r w:rsidRPr="003E222B">
              <w:rPr>
                <w:color w:val="000000"/>
              </w:rPr>
              <w:t>962.81</w:t>
            </w:r>
          </w:p>
        </w:tc>
        <w:tc>
          <w:tcPr>
            <w:tcW w:w="1791" w:type="dxa"/>
            <w:tcBorders>
              <w:top w:val="nil"/>
              <w:left w:val="nil"/>
              <w:bottom w:val="single" w:sz="4" w:space="0" w:color="auto"/>
              <w:right w:val="single" w:sz="4" w:space="0" w:color="auto"/>
            </w:tcBorders>
            <w:shd w:val="clear" w:color="auto" w:fill="auto"/>
            <w:noWrap/>
          </w:tcPr>
          <w:p w14:paraId="4E18B399" w14:textId="77777777" w:rsidR="00F40829" w:rsidRPr="00B806D0" w:rsidRDefault="00F40829" w:rsidP="00082E42">
            <w:pPr>
              <w:spacing w:after="0" w:line="240" w:lineRule="auto"/>
              <w:jc w:val="center"/>
              <w:rPr>
                <w:color w:val="000000"/>
              </w:rPr>
            </w:pPr>
            <w:r>
              <w:t>23.25</w:t>
            </w:r>
          </w:p>
        </w:tc>
      </w:tr>
      <w:tr w:rsidR="00F40829" w:rsidRPr="00B806D0" w14:paraId="226C69C5"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25149F9" w14:textId="77777777" w:rsidR="00F40829" w:rsidRPr="00B806D0" w:rsidRDefault="00F40829" w:rsidP="00082E42">
            <w:pPr>
              <w:spacing w:after="0" w:line="240" w:lineRule="auto"/>
              <w:jc w:val="center"/>
            </w:pPr>
            <w:r w:rsidRPr="00B806D0">
              <w:t>4 Mbps</w:t>
            </w:r>
          </w:p>
        </w:tc>
        <w:tc>
          <w:tcPr>
            <w:tcW w:w="1629" w:type="dxa"/>
            <w:tcBorders>
              <w:top w:val="nil"/>
              <w:left w:val="single" w:sz="4" w:space="0" w:color="auto"/>
              <w:bottom w:val="single" w:sz="4" w:space="0" w:color="auto"/>
              <w:right w:val="single" w:sz="4" w:space="0" w:color="auto"/>
            </w:tcBorders>
            <w:shd w:val="clear" w:color="auto" w:fill="auto"/>
            <w:noWrap/>
          </w:tcPr>
          <w:p w14:paraId="638FB8BC" w14:textId="77777777" w:rsidR="00F40829" w:rsidRPr="00B806D0" w:rsidRDefault="00F40829" w:rsidP="00082E42">
            <w:pPr>
              <w:spacing w:after="0" w:line="240" w:lineRule="auto"/>
              <w:jc w:val="center"/>
              <w:rPr>
                <w:color w:val="000000"/>
              </w:rPr>
            </w:pPr>
            <w:r w:rsidRPr="003E222B">
              <w:rPr>
                <w:color w:val="000000"/>
              </w:rPr>
              <w:t>3</w:t>
            </w:r>
            <w:r>
              <w:rPr>
                <w:color w:val="000000"/>
              </w:rPr>
              <w:t>,</w:t>
            </w:r>
            <w:r w:rsidRPr="003E222B">
              <w:rPr>
                <w:color w:val="000000"/>
              </w:rPr>
              <w:t>301.02</w:t>
            </w:r>
          </w:p>
        </w:tc>
        <w:tc>
          <w:tcPr>
            <w:tcW w:w="1791" w:type="dxa"/>
            <w:tcBorders>
              <w:top w:val="nil"/>
              <w:left w:val="nil"/>
              <w:bottom w:val="single" w:sz="4" w:space="0" w:color="auto"/>
              <w:right w:val="single" w:sz="4" w:space="0" w:color="auto"/>
            </w:tcBorders>
            <w:shd w:val="clear" w:color="auto" w:fill="auto"/>
            <w:noWrap/>
          </w:tcPr>
          <w:p w14:paraId="1BAEF7FD" w14:textId="77777777" w:rsidR="00F40829" w:rsidRPr="00B806D0" w:rsidRDefault="00F40829" w:rsidP="00082E42">
            <w:pPr>
              <w:spacing w:after="0" w:line="240" w:lineRule="auto"/>
              <w:jc w:val="center"/>
              <w:rPr>
                <w:color w:val="000000"/>
              </w:rPr>
            </w:pPr>
            <w:r>
              <w:t>25.00</w:t>
            </w:r>
          </w:p>
        </w:tc>
      </w:tr>
      <w:tr w:rsidR="00F40829" w:rsidRPr="00B806D0" w14:paraId="59FB7A21" w14:textId="77777777" w:rsidTr="00082E42">
        <w:trPr>
          <w:trHeight w:val="315"/>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42281A2" w14:textId="77777777" w:rsidR="00F40829" w:rsidRPr="00B806D0" w:rsidRDefault="00F40829" w:rsidP="00082E42">
            <w:pPr>
              <w:spacing w:after="0" w:line="240" w:lineRule="auto"/>
              <w:jc w:val="center"/>
            </w:pPr>
            <w:r w:rsidRPr="00B806D0">
              <w:t>6 Mbps</w:t>
            </w:r>
          </w:p>
        </w:tc>
        <w:tc>
          <w:tcPr>
            <w:tcW w:w="1629" w:type="dxa"/>
            <w:tcBorders>
              <w:top w:val="nil"/>
              <w:left w:val="single" w:sz="4" w:space="0" w:color="auto"/>
              <w:bottom w:val="single" w:sz="4" w:space="0" w:color="auto"/>
              <w:right w:val="single" w:sz="4" w:space="0" w:color="auto"/>
            </w:tcBorders>
            <w:shd w:val="clear" w:color="auto" w:fill="auto"/>
            <w:noWrap/>
          </w:tcPr>
          <w:p w14:paraId="2AD4003D" w14:textId="77777777" w:rsidR="00F40829" w:rsidRPr="00B806D0" w:rsidRDefault="00F40829" w:rsidP="00082E42">
            <w:pPr>
              <w:spacing w:after="0" w:line="240" w:lineRule="auto"/>
              <w:jc w:val="center"/>
              <w:rPr>
                <w:color w:val="000000"/>
              </w:rPr>
            </w:pPr>
            <w:r w:rsidRPr="003E222B">
              <w:rPr>
                <w:color w:val="000000"/>
              </w:rPr>
              <w:t>4</w:t>
            </w:r>
            <w:r>
              <w:rPr>
                <w:color w:val="000000"/>
              </w:rPr>
              <w:t>,</w:t>
            </w:r>
            <w:r w:rsidRPr="003E222B">
              <w:rPr>
                <w:color w:val="000000"/>
              </w:rPr>
              <w:t>510.15</w:t>
            </w:r>
          </w:p>
        </w:tc>
        <w:tc>
          <w:tcPr>
            <w:tcW w:w="1791" w:type="dxa"/>
            <w:tcBorders>
              <w:top w:val="nil"/>
              <w:left w:val="nil"/>
              <w:bottom w:val="single" w:sz="4" w:space="0" w:color="auto"/>
              <w:right w:val="single" w:sz="4" w:space="0" w:color="auto"/>
            </w:tcBorders>
            <w:shd w:val="clear" w:color="auto" w:fill="auto"/>
            <w:noWrap/>
          </w:tcPr>
          <w:p w14:paraId="2219FC94" w14:textId="77777777" w:rsidR="00F40829" w:rsidRPr="00B806D0" w:rsidRDefault="00F40829" w:rsidP="00082E42">
            <w:pPr>
              <w:spacing w:after="0" w:line="240" w:lineRule="auto"/>
              <w:jc w:val="center"/>
              <w:rPr>
                <w:color w:val="000000"/>
              </w:rPr>
            </w:pPr>
            <w:r>
              <w:t>29.00</w:t>
            </w:r>
          </w:p>
        </w:tc>
      </w:tr>
      <w:tr w:rsidR="00F40829" w:rsidRPr="00B806D0" w14:paraId="4A5D23C8"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F891EF4" w14:textId="77777777" w:rsidR="00F40829" w:rsidRPr="00B806D0" w:rsidRDefault="00F40829" w:rsidP="00082E42">
            <w:pPr>
              <w:spacing w:after="0" w:line="240" w:lineRule="auto"/>
              <w:jc w:val="center"/>
            </w:pPr>
            <w:r w:rsidRPr="00B806D0">
              <w:t>8 Mbps</w:t>
            </w:r>
          </w:p>
        </w:tc>
        <w:tc>
          <w:tcPr>
            <w:tcW w:w="1629" w:type="dxa"/>
            <w:tcBorders>
              <w:top w:val="nil"/>
              <w:left w:val="single" w:sz="4" w:space="0" w:color="auto"/>
              <w:bottom w:val="single" w:sz="4" w:space="0" w:color="auto"/>
              <w:right w:val="single" w:sz="4" w:space="0" w:color="auto"/>
            </w:tcBorders>
            <w:shd w:val="clear" w:color="auto" w:fill="auto"/>
            <w:noWrap/>
          </w:tcPr>
          <w:p w14:paraId="6A753DBF" w14:textId="77777777" w:rsidR="00F40829" w:rsidRPr="00B806D0" w:rsidRDefault="00F40829" w:rsidP="00082E42">
            <w:pPr>
              <w:spacing w:after="0" w:line="240" w:lineRule="auto"/>
              <w:jc w:val="center"/>
              <w:rPr>
                <w:color w:val="000000"/>
              </w:rPr>
            </w:pPr>
            <w:r w:rsidRPr="003E222B">
              <w:rPr>
                <w:color w:val="000000"/>
              </w:rPr>
              <w:t>7</w:t>
            </w:r>
            <w:r>
              <w:rPr>
                <w:color w:val="000000"/>
              </w:rPr>
              <w:t>,</w:t>
            </w:r>
            <w:r w:rsidRPr="003E222B">
              <w:rPr>
                <w:color w:val="000000"/>
              </w:rPr>
              <w:t>811.8</w:t>
            </w:r>
          </w:p>
        </w:tc>
        <w:tc>
          <w:tcPr>
            <w:tcW w:w="1791" w:type="dxa"/>
            <w:tcBorders>
              <w:top w:val="nil"/>
              <w:left w:val="nil"/>
              <w:bottom w:val="single" w:sz="4" w:space="0" w:color="auto"/>
              <w:right w:val="single" w:sz="4" w:space="0" w:color="auto"/>
            </w:tcBorders>
            <w:shd w:val="clear" w:color="auto" w:fill="auto"/>
            <w:noWrap/>
          </w:tcPr>
          <w:p w14:paraId="2ECEB0B0" w14:textId="77777777" w:rsidR="00F40829" w:rsidRPr="00B806D0" w:rsidRDefault="00F40829" w:rsidP="00082E42">
            <w:pPr>
              <w:spacing w:after="0" w:line="240" w:lineRule="auto"/>
              <w:jc w:val="center"/>
              <w:rPr>
                <w:color w:val="000000"/>
              </w:rPr>
            </w:pPr>
            <w:r>
              <w:t>33.00</w:t>
            </w:r>
          </w:p>
        </w:tc>
      </w:tr>
      <w:tr w:rsidR="00F40829" w:rsidRPr="00B806D0" w14:paraId="04520D85"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232934F" w14:textId="77777777" w:rsidR="00F40829" w:rsidRPr="00B806D0" w:rsidRDefault="00F40829" w:rsidP="00082E42">
            <w:pPr>
              <w:spacing w:after="0" w:line="240" w:lineRule="auto"/>
              <w:jc w:val="center"/>
            </w:pPr>
            <w:r w:rsidRPr="00B806D0">
              <w:t>10 Mbps</w:t>
            </w:r>
          </w:p>
        </w:tc>
        <w:tc>
          <w:tcPr>
            <w:tcW w:w="1629" w:type="dxa"/>
            <w:tcBorders>
              <w:top w:val="nil"/>
              <w:left w:val="single" w:sz="4" w:space="0" w:color="auto"/>
              <w:bottom w:val="single" w:sz="4" w:space="0" w:color="auto"/>
              <w:right w:val="single" w:sz="4" w:space="0" w:color="auto"/>
            </w:tcBorders>
            <w:shd w:val="clear" w:color="auto" w:fill="auto"/>
            <w:noWrap/>
          </w:tcPr>
          <w:p w14:paraId="194A2DDF" w14:textId="77777777" w:rsidR="00F40829" w:rsidRPr="00B806D0" w:rsidRDefault="00F40829" w:rsidP="00082E42">
            <w:pPr>
              <w:spacing w:after="0" w:line="240" w:lineRule="auto"/>
              <w:jc w:val="center"/>
              <w:rPr>
                <w:color w:val="000000"/>
              </w:rPr>
            </w:pPr>
            <w:r w:rsidRPr="003E222B">
              <w:rPr>
                <w:color w:val="000000"/>
              </w:rPr>
              <w:t>8</w:t>
            </w:r>
            <w:r>
              <w:rPr>
                <w:color w:val="000000"/>
              </w:rPr>
              <w:t>,</w:t>
            </w:r>
            <w:r w:rsidRPr="003E222B">
              <w:rPr>
                <w:color w:val="000000"/>
              </w:rPr>
              <w:t>074.09</w:t>
            </w:r>
          </w:p>
        </w:tc>
        <w:tc>
          <w:tcPr>
            <w:tcW w:w="1791" w:type="dxa"/>
            <w:tcBorders>
              <w:top w:val="nil"/>
              <w:left w:val="nil"/>
              <w:bottom w:val="single" w:sz="4" w:space="0" w:color="auto"/>
              <w:right w:val="single" w:sz="4" w:space="0" w:color="auto"/>
            </w:tcBorders>
            <w:shd w:val="clear" w:color="auto" w:fill="auto"/>
            <w:noWrap/>
          </w:tcPr>
          <w:p w14:paraId="4DCE7457" w14:textId="77777777" w:rsidR="00F40829" w:rsidRPr="00B806D0" w:rsidRDefault="00F40829" w:rsidP="00082E42">
            <w:pPr>
              <w:spacing w:after="0" w:line="240" w:lineRule="auto"/>
              <w:jc w:val="center"/>
              <w:rPr>
                <w:color w:val="000000"/>
              </w:rPr>
            </w:pPr>
            <w:r>
              <w:t>36.00</w:t>
            </w:r>
          </w:p>
        </w:tc>
      </w:tr>
      <w:tr w:rsidR="00F40829" w:rsidRPr="00B806D0" w14:paraId="186F65BC"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ADD479C" w14:textId="77777777" w:rsidR="00F40829" w:rsidRPr="00B806D0" w:rsidRDefault="00F40829" w:rsidP="00082E42">
            <w:pPr>
              <w:spacing w:after="0" w:line="240" w:lineRule="auto"/>
              <w:jc w:val="center"/>
            </w:pPr>
            <w:r w:rsidRPr="00B806D0">
              <w:t>20 Mbps</w:t>
            </w:r>
          </w:p>
        </w:tc>
        <w:tc>
          <w:tcPr>
            <w:tcW w:w="1629" w:type="dxa"/>
            <w:tcBorders>
              <w:top w:val="nil"/>
              <w:left w:val="single" w:sz="4" w:space="0" w:color="auto"/>
              <w:bottom w:val="single" w:sz="4" w:space="0" w:color="auto"/>
              <w:right w:val="single" w:sz="4" w:space="0" w:color="auto"/>
            </w:tcBorders>
            <w:shd w:val="clear" w:color="auto" w:fill="auto"/>
            <w:noWrap/>
          </w:tcPr>
          <w:p w14:paraId="76111086" w14:textId="77777777" w:rsidR="00F40829" w:rsidRPr="00B806D0" w:rsidRDefault="00F40829" w:rsidP="00082E42">
            <w:pPr>
              <w:spacing w:after="0" w:line="240" w:lineRule="auto"/>
              <w:jc w:val="center"/>
              <w:rPr>
                <w:color w:val="000000"/>
              </w:rPr>
            </w:pPr>
            <w:r w:rsidRPr="003E222B">
              <w:rPr>
                <w:color w:val="000000"/>
              </w:rPr>
              <w:t>8</w:t>
            </w:r>
            <w:r>
              <w:rPr>
                <w:color w:val="000000"/>
              </w:rPr>
              <w:t>,</w:t>
            </w:r>
            <w:r w:rsidRPr="003E222B">
              <w:rPr>
                <w:color w:val="000000"/>
              </w:rPr>
              <w:t>586.05</w:t>
            </w:r>
          </w:p>
        </w:tc>
        <w:tc>
          <w:tcPr>
            <w:tcW w:w="1791" w:type="dxa"/>
            <w:tcBorders>
              <w:top w:val="nil"/>
              <w:left w:val="nil"/>
              <w:bottom w:val="single" w:sz="4" w:space="0" w:color="auto"/>
              <w:right w:val="single" w:sz="4" w:space="0" w:color="auto"/>
            </w:tcBorders>
            <w:shd w:val="clear" w:color="auto" w:fill="auto"/>
            <w:noWrap/>
          </w:tcPr>
          <w:p w14:paraId="07B3D141" w14:textId="77777777" w:rsidR="00F40829" w:rsidRPr="00B806D0" w:rsidRDefault="00F40829" w:rsidP="00082E42">
            <w:pPr>
              <w:spacing w:after="0" w:line="240" w:lineRule="auto"/>
              <w:jc w:val="center"/>
              <w:rPr>
                <w:color w:val="000000"/>
              </w:rPr>
            </w:pPr>
            <w:r>
              <w:rPr>
                <w:color w:val="000000"/>
              </w:rPr>
              <w:t>45.00</w:t>
            </w:r>
          </w:p>
        </w:tc>
      </w:tr>
      <w:tr w:rsidR="00F40829" w:rsidRPr="00B806D0" w14:paraId="7C91301C"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49E9CD7" w14:textId="77777777" w:rsidR="00F40829" w:rsidRPr="00B806D0" w:rsidRDefault="00F40829" w:rsidP="00082E42">
            <w:pPr>
              <w:spacing w:after="0" w:line="240" w:lineRule="auto"/>
              <w:jc w:val="center"/>
            </w:pPr>
            <w:r w:rsidRPr="00B806D0">
              <w:t>30 Mbps</w:t>
            </w:r>
          </w:p>
        </w:tc>
        <w:tc>
          <w:tcPr>
            <w:tcW w:w="1629" w:type="dxa"/>
            <w:tcBorders>
              <w:top w:val="nil"/>
              <w:left w:val="single" w:sz="4" w:space="0" w:color="auto"/>
              <w:bottom w:val="single" w:sz="4" w:space="0" w:color="auto"/>
              <w:right w:val="single" w:sz="4" w:space="0" w:color="auto"/>
            </w:tcBorders>
            <w:shd w:val="clear" w:color="auto" w:fill="auto"/>
            <w:noWrap/>
          </w:tcPr>
          <w:p w14:paraId="53F398C7" w14:textId="77777777" w:rsidR="00F40829" w:rsidRPr="00B806D0" w:rsidRDefault="00F40829" w:rsidP="00082E42">
            <w:pPr>
              <w:spacing w:after="0" w:line="240" w:lineRule="auto"/>
              <w:jc w:val="center"/>
              <w:rPr>
                <w:color w:val="000000"/>
              </w:rPr>
            </w:pPr>
            <w:r w:rsidRPr="003E222B">
              <w:rPr>
                <w:color w:val="000000"/>
              </w:rPr>
              <w:t>10</w:t>
            </w:r>
            <w:r>
              <w:rPr>
                <w:color w:val="000000"/>
              </w:rPr>
              <w:t>,</w:t>
            </w:r>
            <w:r w:rsidRPr="003E222B">
              <w:rPr>
                <w:color w:val="000000"/>
              </w:rPr>
              <w:t>028.31</w:t>
            </w:r>
          </w:p>
        </w:tc>
        <w:tc>
          <w:tcPr>
            <w:tcW w:w="1791" w:type="dxa"/>
            <w:tcBorders>
              <w:top w:val="nil"/>
              <w:left w:val="nil"/>
              <w:bottom w:val="single" w:sz="4" w:space="0" w:color="auto"/>
              <w:right w:val="single" w:sz="4" w:space="0" w:color="auto"/>
            </w:tcBorders>
            <w:shd w:val="clear" w:color="auto" w:fill="auto"/>
            <w:noWrap/>
          </w:tcPr>
          <w:p w14:paraId="4338FEBB" w14:textId="77777777" w:rsidR="00F40829" w:rsidRPr="00B806D0" w:rsidRDefault="00F40829" w:rsidP="00082E42">
            <w:pPr>
              <w:spacing w:after="0" w:line="240" w:lineRule="auto"/>
              <w:jc w:val="center"/>
              <w:rPr>
                <w:color w:val="000000"/>
              </w:rPr>
            </w:pPr>
            <w:r>
              <w:rPr>
                <w:color w:val="000000"/>
              </w:rPr>
              <w:t>53.00</w:t>
            </w:r>
          </w:p>
        </w:tc>
      </w:tr>
      <w:tr w:rsidR="00F40829" w:rsidRPr="00B806D0" w14:paraId="777AE844"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8EF9CC1" w14:textId="77777777" w:rsidR="00F40829" w:rsidRPr="00B806D0" w:rsidRDefault="00F40829" w:rsidP="00082E42">
            <w:pPr>
              <w:spacing w:after="0" w:line="240" w:lineRule="auto"/>
              <w:jc w:val="center"/>
            </w:pPr>
            <w:r w:rsidRPr="00B806D0">
              <w:t>40 Mbps</w:t>
            </w:r>
          </w:p>
        </w:tc>
        <w:tc>
          <w:tcPr>
            <w:tcW w:w="1629" w:type="dxa"/>
            <w:tcBorders>
              <w:top w:val="nil"/>
              <w:left w:val="single" w:sz="4" w:space="0" w:color="auto"/>
              <w:bottom w:val="single" w:sz="4" w:space="0" w:color="auto"/>
              <w:right w:val="single" w:sz="4" w:space="0" w:color="auto"/>
            </w:tcBorders>
            <w:shd w:val="clear" w:color="auto" w:fill="auto"/>
            <w:noWrap/>
          </w:tcPr>
          <w:p w14:paraId="4B5D783F" w14:textId="77777777" w:rsidR="00F40829" w:rsidRPr="00B806D0" w:rsidRDefault="00F40829" w:rsidP="00082E42">
            <w:pPr>
              <w:spacing w:after="0" w:line="240" w:lineRule="auto"/>
              <w:jc w:val="center"/>
              <w:rPr>
                <w:color w:val="000000"/>
              </w:rPr>
            </w:pPr>
            <w:r w:rsidRPr="003E222B">
              <w:rPr>
                <w:color w:val="000000"/>
              </w:rPr>
              <w:t>13</w:t>
            </w:r>
            <w:r>
              <w:rPr>
                <w:color w:val="000000"/>
              </w:rPr>
              <w:t>,</w:t>
            </w:r>
            <w:r w:rsidRPr="003E222B">
              <w:rPr>
                <w:color w:val="000000"/>
              </w:rPr>
              <w:t>253.03</w:t>
            </w:r>
          </w:p>
        </w:tc>
        <w:tc>
          <w:tcPr>
            <w:tcW w:w="1791" w:type="dxa"/>
            <w:tcBorders>
              <w:top w:val="nil"/>
              <w:left w:val="nil"/>
              <w:bottom w:val="single" w:sz="4" w:space="0" w:color="auto"/>
              <w:right w:val="single" w:sz="4" w:space="0" w:color="auto"/>
            </w:tcBorders>
            <w:shd w:val="clear" w:color="auto" w:fill="auto"/>
            <w:noWrap/>
          </w:tcPr>
          <w:p w14:paraId="5BDAE473" w14:textId="77777777" w:rsidR="00F40829" w:rsidRPr="00B806D0" w:rsidRDefault="00F40829" w:rsidP="00082E42">
            <w:pPr>
              <w:spacing w:after="0" w:line="240" w:lineRule="auto"/>
              <w:jc w:val="center"/>
              <w:rPr>
                <w:color w:val="000000"/>
              </w:rPr>
            </w:pPr>
            <w:r>
              <w:rPr>
                <w:color w:val="000000"/>
              </w:rPr>
              <w:t>58.00</w:t>
            </w:r>
          </w:p>
        </w:tc>
      </w:tr>
      <w:tr w:rsidR="00F40829" w:rsidRPr="00B806D0" w14:paraId="7B1C760B"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12D6666" w14:textId="77777777" w:rsidR="00F40829" w:rsidRPr="00B806D0" w:rsidRDefault="00F40829" w:rsidP="00082E42">
            <w:pPr>
              <w:spacing w:after="0" w:line="240" w:lineRule="auto"/>
              <w:jc w:val="center"/>
            </w:pPr>
            <w:r w:rsidRPr="00B806D0">
              <w:t>50 Mbps</w:t>
            </w:r>
          </w:p>
        </w:tc>
        <w:tc>
          <w:tcPr>
            <w:tcW w:w="1629" w:type="dxa"/>
            <w:tcBorders>
              <w:top w:val="nil"/>
              <w:left w:val="single" w:sz="4" w:space="0" w:color="auto"/>
              <w:bottom w:val="single" w:sz="4" w:space="0" w:color="auto"/>
              <w:right w:val="single" w:sz="4" w:space="0" w:color="auto"/>
            </w:tcBorders>
            <w:shd w:val="clear" w:color="auto" w:fill="auto"/>
            <w:noWrap/>
          </w:tcPr>
          <w:p w14:paraId="05BE2DE7" w14:textId="77777777" w:rsidR="00F40829" w:rsidRPr="00B806D0" w:rsidRDefault="00F40829" w:rsidP="00082E42">
            <w:pPr>
              <w:spacing w:after="0" w:line="240" w:lineRule="auto"/>
              <w:jc w:val="center"/>
              <w:rPr>
                <w:color w:val="000000"/>
              </w:rPr>
            </w:pPr>
            <w:r w:rsidRPr="003E222B">
              <w:rPr>
                <w:color w:val="000000"/>
              </w:rPr>
              <w:t>15</w:t>
            </w:r>
            <w:r>
              <w:rPr>
                <w:color w:val="000000"/>
              </w:rPr>
              <w:t>,</w:t>
            </w:r>
            <w:r w:rsidRPr="003E222B">
              <w:rPr>
                <w:color w:val="000000"/>
              </w:rPr>
              <w:t>534.94</w:t>
            </w:r>
          </w:p>
        </w:tc>
        <w:tc>
          <w:tcPr>
            <w:tcW w:w="1791" w:type="dxa"/>
            <w:tcBorders>
              <w:top w:val="nil"/>
              <w:left w:val="nil"/>
              <w:bottom w:val="single" w:sz="4" w:space="0" w:color="auto"/>
              <w:right w:val="single" w:sz="4" w:space="0" w:color="auto"/>
            </w:tcBorders>
            <w:shd w:val="clear" w:color="auto" w:fill="auto"/>
            <w:noWrap/>
          </w:tcPr>
          <w:p w14:paraId="6BF39809" w14:textId="77777777" w:rsidR="00F40829" w:rsidRPr="00B806D0" w:rsidRDefault="00F40829" w:rsidP="00082E42">
            <w:pPr>
              <w:spacing w:after="0" w:line="240" w:lineRule="auto"/>
              <w:jc w:val="center"/>
              <w:rPr>
                <w:color w:val="000000"/>
              </w:rPr>
            </w:pPr>
            <w:r>
              <w:rPr>
                <w:color w:val="000000"/>
              </w:rPr>
              <w:t>66.00</w:t>
            </w:r>
          </w:p>
        </w:tc>
      </w:tr>
      <w:tr w:rsidR="00F40829" w:rsidRPr="00B806D0" w14:paraId="5C6D9286"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DE9900A" w14:textId="77777777" w:rsidR="00F40829" w:rsidRPr="00B806D0" w:rsidRDefault="00F40829" w:rsidP="00082E42">
            <w:pPr>
              <w:spacing w:after="0" w:line="240" w:lineRule="auto"/>
              <w:jc w:val="center"/>
            </w:pPr>
            <w:r w:rsidRPr="00B806D0">
              <w:t>60 Mbps</w:t>
            </w:r>
          </w:p>
        </w:tc>
        <w:tc>
          <w:tcPr>
            <w:tcW w:w="1629" w:type="dxa"/>
            <w:tcBorders>
              <w:top w:val="nil"/>
              <w:left w:val="single" w:sz="4" w:space="0" w:color="auto"/>
              <w:bottom w:val="single" w:sz="4" w:space="0" w:color="auto"/>
              <w:right w:val="single" w:sz="4" w:space="0" w:color="auto"/>
            </w:tcBorders>
            <w:shd w:val="clear" w:color="auto" w:fill="auto"/>
            <w:noWrap/>
          </w:tcPr>
          <w:p w14:paraId="544795D7" w14:textId="77777777" w:rsidR="00F40829" w:rsidRPr="00B806D0" w:rsidRDefault="00F40829" w:rsidP="00082E42">
            <w:pPr>
              <w:spacing w:after="0" w:line="240" w:lineRule="auto"/>
              <w:jc w:val="center"/>
              <w:rPr>
                <w:color w:val="000000"/>
              </w:rPr>
            </w:pPr>
            <w:r w:rsidRPr="003E222B">
              <w:rPr>
                <w:color w:val="000000"/>
              </w:rPr>
              <w:t>17</w:t>
            </w:r>
            <w:r>
              <w:rPr>
                <w:color w:val="000000"/>
              </w:rPr>
              <w:t>,</w:t>
            </w:r>
            <w:r w:rsidRPr="003E222B">
              <w:rPr>
                <w:color w:val="000000"/>
              </w:rPr>
              <w:t>004.82</w:t>
            </w:r>
          </w:p>
        </w:tc>
        <w:tc>
          <w:tcPr>
            <w:tcW w:w="1791" w:type="dxa"/>
            <w:tcBorders>
              <w:top w:val="nil"/>
              <w:left w:val="nil"/>
              <w:bottom w:val="single" w:sz="4" w:space="0" w:color="auto"/>
              <w:right w:val="single" w:sz="4" w:space="0" w:color="auto"/>
            </w:tcBorders>
            <w:shd w:val="clear" w:color="auto" w:fill="auto"/>
            <w:noWrap/>
          </w:tcPr>
          <w:p w14:paraId="594C3A83" w14:textId="77777777" w:rsidR="00F40829" w:rsidRPr="00B806D0" w:rsidRDefault="00F40829" w:rsidP="00082E42">
            <w:pPr>
              <w:spacing w:after="0" w:line="240" w:lineRule="auto"/>
              <w:jc w:val="center"/>
              <w:rPr>
                <w:color w:val="000000"/>
              </w:rPr>
            </w:pPr>
            <w:r>
              <w:rPr>
                <w:color w:val="000000"/>
              </w:rPr>
              <w:t>71.00</w:t>
            </w:r>
          </w:p>
        </w:tc>
      </w:tr>
      <w:tr w:rsidR="00F40829" w:rsidRPr="00B806D0" w14:paraId="21281C78"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29AFDD6" w14:textId="77777777" w:rsidR="00F40829" w:rsidRPr="00B806D0" w:rsidRDefault="00F40829" w:rsidP="00082E42">
            <w:pPr>
              <w:spacing w:after="0" w:line="240" w:lineRule="auto"/>
              <w:jc w:val="center"/>
            </w:pPr>
            <w:r w:rsidRPr="00B806D0">
              <w:t>80 Mbps</w:t>
            </w:r>
          </w:p>
        </w:tc>
        <w:tc>
          <w:tcPr>
            <w:tcW w:w="1629" w:type="dxa"/>
            <w:tcBorders>
              <w:top w:val="nil"/>
              <w:left w:val="single" w:sz="4" w:space="0" w:color="auto"/>
              <w:bottom w:val="single" w:sz="4" w:space="0" w:color="auto"/>
              <w:right w:val="single" w:sz="4" w:space="0" w:color="auto"/>
            </w:tcBorders>
            <w:shd w:val="clear" w:color="auto" w:fill="auto"/>
            <w:noWrap/>
          </w:tcPr>
          <w:p w14:paraId="3F08EECE" w14:textId="77777777" w:rsidR="00F40829" w:rsidRPr="00B806D0" w:rsidRDefault="00F40829" w:rsidP="00082E42">
            <w:pPr>
              <w:spacing w:after="0" w:line="240" w:lineRule="auto"/>
              <w:jc w:val="center"/>
              <w:rPr>
                <w:color w:val="000000"/>
              </w:rPr>
            </w:pPr>
            <w:r w:rsidRPr="003E222B">
              <w:rPr>
                <w:color w:val="000000"/>
              </w:rPr>
              <w:t>19</w:t>
            </w:r>
            <w:r>
              <w:rPr>
                <w:color w:val="000000"/>
              </w:rPr>
              <w:t>,</w:t>
            </w:r>
            <w:r w:rsidRPr="003E222B">
              <w:rPr>
                <w:color w:val="000000"/>
              </w:rPr>
              <w:t>915.68</w:t>
            </w:r>
          </w:p>
        </w:tc>
        <w:tc>
          <w:tcPr>
            <w:tcW w:w="1791" w:type="dxa"/>
            <w:tcBorders>
              <w:top w:val="nil"/>
              <w:left w:val="nil"/>
              <w:bottom w:val="single" w:sz="4" w:space="0" w:color="auto"/>
              <w:right w:val="single" w:sz="4" w:space="0" w:color="auto"/>
            </w:tcBorders>
            <w:shd w:val="clear" w:color="auto" w:fill="auto"/>
            <w:noWrap/>
          </w:tcPr>
          <w:p w14:paraId="54BE3C9C" w14:textId="77777777" w:rsidR="00F40829" w:rsidRPr="00B806D0" w:rsidRDefault="00F40829" w:rsidP="00082E42">
            <w:pPr>
              <w:spacing w:after="0" w:line="240" w:lineRule="auto"/>
              <w:jc w:val="center"/>
              <w:rPr>
                <w:color w:val="000000"/>
              </w:rPr>
            </w:pPr>
            <w:r>
              <w:rPr>
                <w:color w:val="000000"/>
              </w:rPr>
              <w:t>79.00</w:t>
            </w:r>
          </w:p>
        </w:tc>
      </w:tr>
      <w:tr w:rsidR="00F40829" w:rsidRPr="00B806D0" w14:paraId="3C96D3C3"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AD8DB5F" w14:textId="77777777" w:rsidR="00F40829" w:rsidRPr="00B806D0" w:rsidRDefault="00F40829" w:rsidP="00082E42">
            <w:pPr>
              <w:spacing w:after="0" w:line="240" w:lineRule="auto"/>
              <w:jc w:val="center"/>
            </w:pPr>
            <w:r w:rsidRPr="00B806D0">
              <w:t>100 Mbps</w:t>
            </w:r>
          </w:p>
        </w:tc>
        <w:tc>
          <w:tcPr>
            <w:tcW w:w="1629" w:type="dxa"/>
            <w:tcBorders>
              <w:top w:val="nil"/>
              <w:left w:val="single" w:sz="4" w:space="0" w:color="auto"/>
              <w:bottom w:val="single" w:sz="4" w:space="0" w:color="auto"/>
              <w:right w:val="single" w:sz="4" w:space="0" w:color="auto"/>
            </w:tcBorders>
            <w:shd w:val="clear" w:color="auto" w:fill="auto"/>
            <w:noWrap/>
          </w:tcPr>
          <w:p w14:paraId="0C6492B2" w14:textId="77777777" w:rsidR="00F40829" w:rsidRPr="00B806D0" w:rsidRDefault="00F40829" w:rsidP="00082E42">
            <w:pPr>
              <w:spacing w:after="0" w:line="240" w:lineRule="auto"/>
              <w:jc w:val="center"/>
              <w:rPr>
                <w:color w:val="000000"/>
              </w:rPr>
            </w:pPr>
            <w:r w:rsidRPr="003E222B">
              <w:rPr>
                <w:color w:val="000000"/>
              </w:rPr>
              <w:t>21</w:t>
            </w:r>
            <w:r>
              <w:rPr>
                <w:color w:val="000000"/>
              </w:rPr>
              <w:t>,</w:t>
            </w:r>
            <w:r w:rsidRPr="003E222B">
              <w:rPr>
                <w:color w:val="000000"/>
              </w:rPr>
              <w:t>980.21</w:t>
            </w:r>
          </w:p>
        </w:tc>
        <w:tc>
          <w:tcPr>
            <w:tcW w:w="1791" w:type="dxa"/>
            <w:tcBorders>
              <w:top w:val="nil"/>
              <w:left w:val="nil"/>
              <w:bottom w:val="single" w:sz="4" w:space="0" w:color="auto"/>
              <w:right w:val="single" w:sz="4" w:space="0" w:color="auto"/>
            </w:tcBorders>
            <w:shd w:val="clear" w:color="auto" w:fill="auto"/>
            <w:noWrap/>
          </w:tcPr>
          <w:p w14:paraId="095C7F93" w14:textId="77777777" w:rsidR="00F40829" w:rsidRPr="00B806D0" w:rsidRDefault="00F40829" w:rsidP="00082E42">
            <w:pPr>
              <w:spacing w:after="0" w:line="240" w:lineRule="auto"/>
              <w:jc w:val="center"/>
              <w:rPr>
                <w:color w:val="000000"/>
              </w:rPr>
            </w:pPr>
            <w:r>
              <w:rPr>
                <w:color w:val="000000"/>
              </w:rPr>
              <w:t>86.00</w:t>
            </w:r>
          </w:p>
        </w:tc>
      </w:tr>
      <w:tr w:rsidR="00F40829" w:rsidRPr="00B806D0" w14:paraId="10937314"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146C3E0" w14:textId="77777777" w:rsidR="00F40829" w:rsidRPr="00B806D0" w:rsidRDefault="00F40829" w:rsidP="00082E42">
            <w:pPr>
              <w:spacing w:after="0" w:line="240" w:lineRule="auto"/>
              <w:jc w:val="center"/>
            </w:pPr>
            <w:r w:rsidRPr="00B806D0">
              <w:t>150 Mbps</w:t>
            </w:r>
          </w:p>
        </w:tc>
        <w:tc>
          <w:tcPr>
            <w:tcW w:w="1629" w:type="dxa"/>
            <w:tcBorders>
              <w:top w:val="nil"/>
              <w:left w:val="single" w:sz="4" w:space="0" w:color="auto"/>
              <w:bottom w:val="single" w:sz="4" w:space="0" w:color="auto"/>
              <w:right w:val="single" w:sz="4" w:space="0" w:color="auto"/>
            </w:tcBorders>
            <w:shd w:val="clear" w:color="auto" w:fill="auto"/>
            <w:noWrap/>
          </w:tcPr>
          <w:p w14:paraId="12D5084C" w14:textId="77777777" w:rsidR="00F40829" w:rsidRPr="00B806D0" w:rsidRDefault="00F40829" w:rsidP="00082E42">
            <w:pPr>
              <w:spacing w:after="0" w:line="240" w:lineRule="auto"/>
              <w:jc w:val="center"/>
              <w:rPr>
                <w:color w:val="000000"/>
              </w:rPr>
            </w:pPr>
            <w:r w:rsidRPr="003E222B">
              <w:rPr>
                <w:color w:val="000000"/>
              </w:rPr>
              <w:t>32</w:t>
            </w:r>
            <w:r>
              <w:rPr>
                <w:color w:val="000000"/>
              </w:rPr>
              <w:t>,</w:t>
            </w:r>
            <w:r w:rsidRPr="003E222B">
              <w:rPr>
                <w:color w:val="000000"/>
              </w:rPr>
              <w:t>405.42</w:t>
            </w:r>
          </w:p>
        </w:tc>
        <w:tc>
          <w:tcPr>
            <w:tcW w:w="1791" w:type="dxa"/>
            <w:tcBorders>
              <w:top w:val="nil"/>
              <w:left w:val="nil"/>
              <w:bottom w:val="single" w:sz="4" w:space="0" w:color="auto"/>
              <w:right w:val="single" w:sz="4" w:space="0" w:color="auto"/>
            </w:tcBorders>
            <w:shd w:val="clear" w:color="auto" w:fill="auto"/>
            <w:noWrap/>
          </w:tcPr>
          <w:p w14:paraId="11AC0DA0" w14:textId="77777777" w:rsidR="00F40829" w:rsidRPr="00B806D0" w:rsidRDefault="00F40829" w:rsidP="00082E42">
            <w:pPr>
              <w:spacing w:after="0" w:line="240" w:lineRule="auto"/>
              <w:jc w:val="center"/>
              <w:rPr>
                <w:color w:val="000000"/>
              </w:rPr>
            </w:pPr>
            <w:r>
              <w:rPr>
                <w:color w:val="000000"/>
              </w:rPr>
              <w:t>100.00</w:t>
            </w:r>
          </w:p>
        </w:tc>
      </w:tr>
      <w:tr w:rsidR="00F40829" w:rsidRPr="00B806D0" w14:paraId="56CF1B79"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3B28E17" w14:textId="77777777" w:rsidR="00F40829" w:rsidRPr="00B806D0" w:rsidRDefault="00F40829" w:rsidP="00082E42">
            <w:pPr>
              <w:spacing w:after="0" w:line="240" w:lineRule="auto"/>
              <w:jc w:val="center"/>
            </w:pPr>
            <w:r w:rsidRPr="00B806D0">
              <w:t>200 Mbps</w:t>
            </w:r>
          </w:p>
        </w:tc>
        <w:tc>
          <w:tcPr>
            <w:tcW w:w="1629" w:type="dxa"/>
            <w:tcBorders>
              <w:top w:val="nil"/>
              <w:left w:val="single" w:sz="4" w:space="0" w:color="auto"/>
              <w:bottom w:val="single" w:sz="4" w:space="0" w:color="auto"/>
              <w:right w:val="single" w:sz="4" w:space="0" w:color="auto"/>
            </w:tcBorders>
            <w:shd w:val="clear" w:color="auto" w:fill="auto"/>
            <w:noWrap/>
          </w:tcPr>
          <w:p w14:paraId="7401AC95" w14:textId="77777777" w:rsidR="00F40829" w:rsidRPr="00B806D0" w:rsidRDefault="00F40829" w:rsidP="00082E42">
            <w:pPr>
              <w:spacing w:after="0" w:line="240" w:lineRule="auto"/>
              <w:jc w:val="center"/>
              <w:rPr>
                <w:color w:val="000000"/>
              </w:rPr>
            </w:pPr>
            <w:r w:rsidRPr="003E222B">
              <w:rPr>
                <w:color w:val="000000"/>
              </w:rPr>
              <w:t>41</w:t>
            </w:r>
            <w:r>
              <w:rPr>
                <w:color w:val="000000"/>
              </w:rPr>
              <w:t>,</w:t>
            </w:r>
            <w:r w:rsidRPr="003E222B">
              <w:rPr>
                <w:color w:val="000000"/>
              </w:rPr>
              <w:t>471.16</w:t>
            </w:r>
          </w:p>
        </w:tc>
        <w:tc>
          <w:tcPr>
            <w:tcW w:w="1791" w:type="dxa"/>
            <w:tcBorders>
              <w:top w:val="nil"/>
              <w:left w:val="nil"/>
              <w:bottom w:val="single" w:sz="4" w:space="0" w:color="auto"/>
              <w:right w:val="single" w:sz="4" w:space="0" w:color="auto"/>
            </w:tcBorders>
            <w:shd w:val="clear" w:color="auto" w:fill="auto"/>
            <w:noWrap/>
          </w:tcPr>
          <w:p w14:paraId="7F46B65D" w14:textId="77777777" w:rsidR="00F40829" w:rsidRPr="00B806D0" w:rsidRDefault="00F40829" w:rsidP="00082E42">
            <w:pPr>
              <w:spacing w:after="0" w:line="240" w:lineRule="auto"/>
              <w:jc w:val="center"/>
              <w:rPr>
                <w:color w:val="000000"/>
              </w:rPr>
            </w:pPr>
            <w:r>
              <w:t>130.20</w:t>
            </w:r>
          </w:p>
        </w:tc>
      </w:tr>
      <w:tr w:rsidR="00F40829" w:rsidRPr="00B806D0" w14:paraId="708343DE"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25DDD60" w14:textId="77777777" w:rsidR="00F40829" w:rsidRPr="00B806D0" w:rsidRDefault="00F40829" w:rsidP="00082E42">
            <w:pPr>
              <w:spacing w:after="0" w:line="240" w:lineRule="auto"/>
              <w:jc w:val="center"/>
            </w:pPr>
            <w:r w:rsidRPr="00B806D0">
              <w:t>250 Mbps</w:t>
            </w:r>
          </w:p>
        </w:tc>
        <w:tc>
          <w:tcPr>
            <w:tcW w:w="1629" w:type="dxa"/>
            <w:tcBorders>
              <w:top w:val="nil"/>
              <w:left w:val="single" w:sz="4" w:space="0" w:color="auto"/>
              <w:bottom w:val="single" w:sz="4" w:space="0" w:color="auto"/>
              <w:right w:val="single" w:sz="4" w:space="0" w:color="auto"/>
            </w:tcBorders>
            <w:shd w:val="clear" w:color="auto" w:fill="auto"/>
            <w:noWrap/>
          </w:tcPr>
          <w:p w14:paraId="4602A5B5" w14:textId="77777777" w:rsidR="00F40829" w:rsidRPr="00B806D0" w:rsidRDefault="00F40829" w:rsidP="00082E42">
            <w:pPr>
              <w:spacing w:after="0" w:line="240" w:lineRule="auto"/>
              <w:jc w:val="center"/>
              <w:rPr>
                <w:color w:val="000000"/>
              </w:rPr>
            </w:pPr>
            <w:r w:rsidRPr="003E222B">
              <w:rPr>
                <w:color w:val="000000"/>
              </w:rPr>
              <w:t>48</w:t>
            </w:r>
            <w:r>
              <w:rPr>
                <w:color w:val="000000"/>
              </w:rPr>
              <w:t>,</w:t>
            </w:r>
            <w:r w:rsidRPr="003E222B">
              <w:rPr>
                <w:color w:val="000000"/>
              </w:rPr>
              <w:t>713.8</w:t>
            </w:r>
          </w:p>
        </w:tc>
        <w:tc>
          <w:tcPr>
            <w:tcW w:w="1791" w:type="dxa"/>
            <w:tcBorders>
              <w:top w:val="nil"/>
              <w:left w:val="nil"/>
              <w:bottom w:val="single" w:sz="4" w:space="0" w:color="auto"/>
              <w:right w:val="single" w:sz="4" w:space="0" w:color="auto"/>
            </w:tcBorders>
            <w:shd w:val="clear" w:color="auto" w:fill="auto"/>
            <w:noWrap/>
          </w:tcPr>
          <w:p w14:paraId="6E9BF7ED" w14:textId="77777777" w:rsidR="00F40829" w:rsidRPr="00B806D0" w:rsidRDefault="00F40829" w:rsidP="00082E42">
            <w:pPr>
              <w:spacing w:after="0" w:line="240" w:lineRule="auto"/>
              <w:jc w:val="center"/>
              <w:rPr>
                <w:color w:val="000000"/>
              </w:rPr>
            </w:pPr>
            <w:r>
              <w:t>151.28</w:t>
            </w:r>
          </w:p>
        </w:tc>
      </w:tr>
      <w:tr w:rsidR="00F40829" w:rsidRPr="00B806D0" w14:paraId="14AF92D6"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6CF96C1" w14:textId="77777777" w:rsidR="00F40829" w:rsidRPr="00B806D0" w:rsidRDefault="00F40829" w:rsidP="00082E42">
            <w:pPr>
              <w:spacing w:after="0" w:line="240" w:lineRule="auto"/>
              <w:jc w:val="center"/>
            </w:pPr>
            <w:r w:rsidRPr="00B806D0">
              <w:t>500 Mbps</w:t>
            </w:r>
          </w:p>
        </w:tc>
        <w:tc>
          <w:tcPr>
            <w:tcW w:w="1629" w:type="dxa"/>
            <w:tcBorders>
              <w:top w:val="nil"/>
              <w:left w:val="single" w:sz="4" w:space="0" w:color="auto"/>
              <w:bottom w:val="single" w:sz="4" w:space="0" w:color="auto"/>
              <w:right w:val="single" w:sz="4" w:space="0" w:color="auto"/>
            </w:tcBorders>
            <w:shd w:val="clear" w:color="auto" w:fill="auto"/>
            <w:noWrap/>
          </w:tcPr>
          <w:p w14:paraId="14D754BD" w14:textId="77777777" w:rsidR="00F40829" w:rsidRPr="00B806D0" w:rsidRDefault="00F40829" w:rsidP="00082E42">
            <w:pPr>
              <w:spacing w:after="0" w:line="240" w:lineRule="auto"/>
              <w:jc w:val="center"/>
              <w:rPr>
                <w:color w:val="000000"/>
              </w:rPr>
            </w:pPr>
            <w:r w:rsidRPr="003E222B">
              <w:rPr>
                <w:color w:val="000000"/>
              </w:rPr>
              <w:t>85</w:t>
            </w:r>
            <w:r>
              <w:rPr>
                <w:color w:val="000000"/>
              </w:rPr>
              <w:t>,</w:t>
            </w:r>
            <w:r w:rsidRPr="003E222B">
              <w:rPr>
                <w:color w:val="000000"/>
              </w:rPr>
              <w:t>215.28</w:t>
            </w:r>
          </w:p>
        </w:tc>
        <w:tc>
          <w:tcPr>
            <w:tcW w:w="1791" w:type="dxa"/>
            <w:tcBorders>
              <w:top w:val="nil"/>
              <w:left w:val="nil"/>
              <w:bottom w:val="single" w:sz="4" w:space="0" w:color="auto"/>
              <w:right w:val="single" w:sz="4" w:space="0" w:color="auto"/>
            </w:tcBorders>
            <w:shd w:val="clear" w:color="auto" w:fill="auto"/>
            <w:noWrap/>
          </w:tcPr>
          <w:p w14:paraId="23DA9C6C" w14:textId="77777777" w:rsidR="00F40829" w:rsidRPr="00B806D0" w:rsidRDefault="00F40829" w:rsidP="00082E42">
            <w:pPr>
              <w:spacing w:after="0" w:line="240" w:lineRule="auto"/>
              <w:jc w:val="center"/>
              <w:rPr>
                <w:color w:val="000000"/>
              </w:rPr>
            </w:pPr>
            <w:r>
              <w:t>277.14</w:t>
            </w:r>
          </w:p>
        </w:tc>
      </w:tr>
      <w:tr w:rsidR="00F40829" w:rsidRPr="00B806D0" w14:paraId="54615094"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EA0C6AD" w14:textId="77777777" w:rsidR="00F40829" w:rsidRPr="00B806D0" w:rsidRDefault="00F40829" w:rsidP="00082E42">
            <w:pPr>
              <w:spacing w:after="0" w:line="240" w:lineRule="auto"/>
              <w:jc w:val="center"/>
            </w:pPr>
            <w:r w:rsidRPr="00B806D0">
              <w:t>1 Gbps</w:t>
            </w:r>
          </w:p>
        </w:tc>
        <w:tc>
          <w:tcPr>
            <w:tcW w:w="1629" w:type="dxa"/>
            <w:tcBorders>
              <w:top w:val="nil"/>
              <w:left w:val="single" w:sz="4" w:space="0" w:color="auto"/>
              <w:bottom w:val="single" w:sz="4" w:space="0" w:color="auto"/>
              <w:right w:val="single" w:sz="4" w:space="0" w:color="auto"/>
            </w:tcBorders>
            <w:shd w:val="clear" w:color="auto" w:fill="auto"/>
            <w:noWrap/>
          </w:tcPr>
          <w:p w14:paraId="68F2B7C2" w14:textId="77777777" w:rsidR="00F40829" w:rsidRPr="00B806D0" w:rsidRDefault="00F40829" w:rsidP="00082E42">
            <w:pPr>
              <w:spacing w:after="0" w:line="240" w:lineRule="auto"/>
              <w:jc w:val="center"/>
              <w:rPr>
                <w:color w:val="000000"/>
              </w:rPr>
            </w:pPr>
            <w:r w:rsidRPr="003E222B">
              <w:rPr>
                <w:color w:val="000000"/>
              </w:rPr>
              <w:t>171</w:t>
            </w:r>
            <w:r>
              <w:rPr>
                <w:color w:val="000000"/>
              </w:rPr>
              <w:t>,</w:t>
            </w:r>
            <w:r w:rsidRPr="003E222B">
              <w:rPr>
                <w:color w:val="000000"/>
              </w:rPr>
              <w:t>721.27</w:t>
            </w:r>
          </w:p>
        </w:tc>
        <w:tc>
          <w:tcPr>
            <w:tcW w:w="1791" w:type="dxa"/>
            <w:tcBorders>
              <w:top w:val="nil"/>
              <w:left w:val="nil"/>
              <w:bottom w:val="single" w:sz="4" w:space="0" w:color="auto"/>
              <w:right w:val="single" w:sz="4" w:space="0" w:color="auto"/>
            </w:tcBorders>
            <w:shd w:val="clear" w:color="auto" w:fill="auto"/>
            <w:noWrap/>
          </w:tcPr>
          <w:p w14:paraId="4280704F" w14:textId="77777777" w:rsidR="00F40829" w:rsidRPr="00B806D0" w:rsidRDefault="00F40829" w:rsidP="00082E42">
            <w:pPr>
              <w:spacing w:after="0" w:line="240" w:lineRule="auto"/>
              <w:jc w:val="center"/>
              <w:rPr>
                <w:color w:val="000000"/>
              </w:rPr>
            </w:pPr>
            <w:r>
              <w:t>503.75</w:t>
            </w:r>
          </w:p>
        </w:tc>
      </w:tr>
      <w:tr w:rsidR="00F40829" w:rsidRPr="00B806D0" w14:paraId="741873D6" w14:textId="77777777" w:rsidTr="00082E4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45D1B5A" w14:textId="77777777" w:rsidR="00F40829" w:rsidRPr="00B806D0" w:rsidRDefault="00F40829" w:rsidP="00082E42">
            <w:pPr>
              <w:spacing w:after="0" w:line="240" w:lineRule="auto"/>
              <w:jc w:val="center"/>
            </w:pPr>
            <w:r w:rsidRPr="00B806D0">
              <w:t>10 Gbps</w:t>
            </w:r>
          </w:p>
        </w:tc>
        <w:tc>
          <w:tcPr>
            <w:tcW w:w="1629" w:type="dxa"/>
            <w:tcBorders>
              <w:top w:val="nil"/>
              <w:left w:val="single" w:sz="4" w:space="0" w:color="auto"/>
              <w:bottom w:val="single" w:sz="4" w:space="0" w:color="auto"/>
              <w:right w:val="single" w:sz="4" w:space="0" w:color="auto"/>
            </w:tcBorders>
            <w:shd w:val="clear" w:color="auto" w:fill="auto"/>
            <w:noWrap/>
          </w:tcPr>
          <w:p w14:paraId="72EF2083" w14:textId="77777777" w:rsidR="00F40829" w:rsidRPr="00B806D0" w:rsidRDefault="00F40829" w:rsidP="00082E42">
            <w:pPr>
              <w:spacing w:after="0" w:line="240" w:lineRule="auto"/>
              <w:jc w:val="center"/>
              <w:rPr>
                <w:color w:val="000000"/>
              </w:rPr>
            </w:pPr>
            <w:r w:rsidRPr="003E222B">
              <w:t>5</w:t>
            </w:r>
            <w:r>
              <w:t>30,074.00</w:t>
            </w:r>
          </w:p>
        </w:tc>
        <w:tc>
          <w:tcPr>
            <w:tcW w:w="1791" w:type="dxa"/>
            <w:tcBorders>
              <w:top w:val="nil"/>
              <w:left w:val="nil"/>
              <w:bottom w:val="single" w:sz="4" w:space="0" w:color="auto"/>
              <w:right w:val="single" w:sz="4" w:space="0" w:color="auto"/>
            </w:tcBorders>
            <w:shd w:val="clear" w:color="auto" w:fill="auto"/>
            <w:noWrap/>
          </w:tcPr>
          <w:p w14:paraId="5ABF331B" w14:textId="77777777" w:rsidR="00F40829" w:rsidRPr="00B806D0" w:rsidRDefault="00F40829" w:rsidP="00082E42">
            <w:pPr>
              <w:spacing w:after="0" w:line="240" w:lineRule="auto"/>
              <w:jc w:val="center"/>
              <w:rPr>
                <w:color w:val="000000"/>
              </w:rPr>
            </w:pPr>
            <w:r>
              <w:t>3,778.28</w:t>
            </w:r>
          </w:p>
        </w:tc>
      </w:tr>
      <w:tr w:rsidR="00F40829" w:rsidRPr="00B806D0" w14:paraId="0C99636E" w14:textId="77777777" w:rsidTr="00082E4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0E18F" w14:textId="77777777" w:rsidR="00F40829" w:rsidRPr="00B806D0" w:rsidRDefault="00F40829" w:rsidP="00082E42">
            <w:pPr>
              <w:spacing w:after="0" w:line="240" w:lineRule="auto"/>
              <w:jc w:val="center"/>
            </w:pPr>
            <w:r>
              <w:t>100 Gbps</w:t>
            </w:r>
          </w:p>
        </w:tc>
        <w:tc>
          <w:tcPr>
            <w:tcW w:w="1629" w:type="dxa"/>
            <w:tcBorders>
              <w:top w:val="single" w:sz="4" w:space="0" w:color="auto"/>
              <w:left w:val="single" w:sz="4" w:space="0" w:color="auto"/>
              <w:bottom w:val="single" w:sz="4" w:space="0" w:color="auto"/>
              <w:right w:val="single" w:sz="4" w:space="0" w:color="auto"/>
            </w:tcBorders>
            <w:shd w:val="clear" w:color="auto" w:fill="auto"/>
            <w:noWrap/>
          </w:tcPr>
          <w:p w14:paraId="2D7A1EDD" w14:textId="77777777" w:rsidR="00F40829" w:rsidRPr="003E222B" w:rsidRDefault="00F40829" w:rsidP="00082E42">
            <w:pPr>
              <w:spacing w:after="0" w:line="240" w:lineRule="auto"/>
              <w:jc w:val="center"/>
            </w:pPr>
            <w:r>
              <w:t>1,676,659.00</w:t>
            </w:r>
          </w:p>
        </w:tc>
        <w:tc>
          <w:tcPr>
            <w:tcW w:w="1791" w:type="dxa"/>
            <w:tcBorders>
              <w:top w:val="single" w:sz="4" w:space="0" w:color="auto"/>
              <w:left w:val="nil"/>
              <w:bottom w:val="single" w:sz="4" w:space="0" w:color="auto"/>
              <w:right w:val="single" w:sz="4" w:space="0" w:color="auto"/>
            </w:tcBorders>
            <w:shd w:val="clear" w:color="auto" w:fill="auto"/>
            <w:noWrap/>
          </w:tcPr>
          <w:p w14:paraId="40FEDE0D" w14:textId="77777777" w:rsidR="00F40829" w:rsidRDefault="00F40829" w:rsidP="00082E42">
            <w:pPr>
              <w:spacing w:after="0" w:line="240" w:lineRule="auto"/>
              <w:jc w:val="center"/>
            </w:pPr>
            <w:r>
              <w:t>36,523.58</w:t>
            </w:r>
          </w:p>
        </w:tc>
      </w:tr>
    </w:tbl>
    <w:p w14:paraId="0A953BF6" w14:textId="0292B492" w:rsidR="00F40829" w:rsidRDefault="00F40829" w:rsidP="007850F5">
      <w:pPr>
        <w:spacing w:line="276" w:lineRule="auto"/>
        <w:rPr>
          <w:rFonts w:ascii="Arial" w:hAnsi="Arial"/>
        </w:rPr>
      </w:pPr>
    </w:p>
    <w:p w14:paraId="5999DFBB" w14:textId="77777777" w:rsidR="005C3B87" w:rsidRPr="007850F5" w:rsidRDefault="005C3B87" w:rsidP="007850F5">
      <w:pPr>
        <w:spacing w:line="276" w:lineRule="auto"/>
        <w:rPr>
          <w:rFonts w:ascii="Arial" w:hAnsi="Arial"/>
        </w:rPr>
      </w:pPr>
    </w:p>
    <w:p w14:paraId="7B9F839F" w14:textId="64FAF129" w:rsidR="00622264" w:rsidRPr="000420BC" w:rsidRDefault="00622264" w:rsidP="00622264">
      <w:pPr>
        <w:spacing w:after="0" w:line="240" w:lineRule="auto"/>
        <w:jc w:val="both"/>
        <w:rPr>
          <w:rFonts w:ascii="Arial" w:eastAsia="Times New Roman" w:hAnsi="Arial" w:cs="Arial"/>
          <w:lang w:eastAsia="es-MX"/>
        </w:rPr>
      </w:pPr>
      <w:r w:rsidRPr="000420BC">
        <w:rPr>
          <w:rFonts w:ascii="Arial" w:eastAsia="Times New Roman" w:hAnsi="Arial" w:cs="Arial"/>
          <w:lang w:eastAsia="es-MX"/>
        </w:rPr>
        <w:t xml:space="preserve">Las condiciones establecidas en el presente Anexo “A”, serán vigentes a partir de la firma del presente y hasta el </w:t>
      </w:r>
      <w:r w:rsidR="00994B4E">
        <w:rPr>
          <w:rFonts w:ascii="Arial" w:eastAsia="Times New Roman" w:hAnsi="Arial" w:cs="Arial"/>
          <w:lang w:eastAsia="es-MX"/>
        </w:rPr>
        <w:t>31</w:t>
      </w:r>
      <w:r w:rsidR="00994B4E" w:rsidRPr="000420BC">
        <w:rPr>
          <w:rFonts w:ascii="Arial" w:eastAsia="Times New Roman" w:hAnsi="Arial" w:cs="Arial"/>
          <w:lang w:eastAsia="es-MX"/>
        </w:rPr>
        <w:t xml:space="preserve"> </w:t>
      </w:r>
      <w:r w:rsidRPr="000420BC">
        <w:rPr>
          <w:rFonts w:ascii="Arial" w:eastAsia="Times New Roman" w:hAnsi="Arial" w:cs="Arial"/>
          <w:lang w:eastAsia="es-MX"/>
        </w:rPr>
        <w:t xml:space="preserve">de </w:t>
      </w:r>
      <w:r w:rsidR="00994B4E">
        <w:rPr>
          <w:rFonts w:ascii="Arial" w:eastAsia="Times New Roman" w:hAnsi="Arial" w:cs="Arial"/>
          <w:lang w:eastAsia="es-MX"/>
        </w:rPr>
        <w:t>Diciembre</w:t>
      </w:r>
      <w:r w:rsidR="00994B4E" w:rsidRPr="000420BC">
        <w:rPr>
          <w:rFonts w:ascii="Arial" w:eastAsia="Times New Roman" w:hAnsi="Arial" w:cs="Arial"/>
          <w:lang w:eastAsia="es-MX"/>
        </w:rPr>
        <w:t xml:space="preserve"> </w:t>
      </w:r>
      <w:r w:rsidRPr="000420BC">
        <w:rPr>
          <w:rFonts w:ascii="Arial" w:eastAsia="Times New Roman" w:hAnsi="Arial" w:cs="Arial"/>
          <w:lang w:eastAsia="es-MX"/>
        </w:rPr>
        <w:t xml:space="preserve">del </w:t>
      </w:r>
      <w:r w:rsidR="00094E15">
        <w:rPr>
          <w:rFonts w:ascii="Arial" w:eastAsia="Times New Roman" w:hAnsi="Arial" w:cs="Arial"/>
          <w:lang w:eastAsia="es-MX"/>
        </w:rPr>
        <w:t>2022</w:t>
      </w:r>
      <w:r w:rsidR="00994B4E" w:rsidRPr="000420BC">
        <w:rPr>
          <w:rFonts w:ascii="Arial" w:eastAsia="Times New Roman" w:hAnsi="Arial" w:cs="Arial"/>
          <w:lang w:eastAsia="es-MX"/>
        </w:rPr>
        <w:t>.</w:t>
      </w:r>
    </w:p>
    <w:p w14:paraId="3189729C" w14:textId="77777777" w:rsidR="00622264" w:rsidRPr="000420BC" w:rsidRDefault="00622264" w:rsidP="00622264">
      <w:pPr>
        <w:spacing w:after="0" w:line="240" w:lineRule="auto"/>
        <w:jc w:val="both"/>
        <w:rPr>
          <w:rFonts w:ascii="Arial" w:eastAsia="Times New Roman" w:hAnsi="Arial" w:cs="Arial"/>
          <w:lang w:eastAsia="es-MX"/>
        </w:rPr>
      </w:pPr>
    </w:p>
    <w:p w14:paraId="00FE8A4A" w14:textId="2160BE52" w:rsidR="00622264" w:rsidRPr="000420BC" w:rsidRDefault="00622264" w:rsidP="00622264">
      <w:pPr>
        <w:spacing w:after="0" w:line="240" w:lineRule="auto"/>
        <w:jc w:val="both"/>
        <w:rPr>
          <w:rFonts w:ascii="Arial" w:eastAsia="Times New Roman" w:hAnsi="Arial" w:cs="Arial"/>
          <w:lang w:eastAsia="es-MX"/>
        </w:rPr>
      </w:pPr>
      <w:r w:rsidRPr="000420BC">
        <w:rPr>
          <w:rFonts w:ascii="Arial" w:eastAsia="Times New Roman" w:hAnsi="Arial" w:cs="Arial"/>
          <w:lang w:eastAsia="es-MX"/>
        </w:rPr>
        <w:t>Este Anexo “A”</w:t>
      </w:r>
      <w:r w:rsidRPr="000420BC">
        <w:rPr>
          <w:rFonts w:ascii="Arial" w:eastAsia="Times New Roman" w:hAnsi="Arial" w:cs="Arial"/>
          <w:i/>
          <w:lang w:eastAsia="es-MX"/>
        </w:rPr>
        <w:t xml:space="preserve">, </w:t>
      </w:r>
      <w:r w:rsidRPr="000420BC">
        <w:rPr>
          <w:rFonts w:ascii="Arial" w:eastAsia="Times New Roman" w:hAnsi="Arial" w:cs="Arial"/>
          <w:lang w:eastAsia="es-MX"/>
        </w:rPr>
        <w:t xml:space="preserve">se firma por los responsables debidamente facultados de las partes el XX de XXXX de </w:t>
      </w:r>
      <w:r w:rsidR="00094E15">
        <w:rPr>
          <w:rFonts w:ascii="Arial" w:eastAsia="Times New Roman" w:hAnsi="Arial" w:cs="Arial"/>
          <w:lang w:eastAsia="es-MX"/>
        </w:rPr>
        <w:t>XXXX</w:t>
      </w:r>
      <w:r w:rsidRPr="000420BC">
        <w:rPr>
          <w:rFonts w:ascii="Arial" w:eastAsia="Times New Roman" w:hAnsi="Arial" w:cs="Arial"/>
          <w:lang w:eastAsia="es-MX"/>
        </w:rPr>
        <w:t>.</w:t>
      </w:r>
    </w:p>
    <w:p w14:paraId="400BF487" w14:textId="77777777" w:rsidR="00622264" w:rsidRPr="000420BC" w:rsidRDefault="00622264" w:rsidP="00622264">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622264" w:rsidRPr="000420BC" w14:paraId="16CD4565" w14:textId="77777777" w:rsidTr="008A2758">
        <w:trPr>
          <w:jc w:val="center"/>
        </w:trPr>
        <w:tc>
          <w:tcPr>
            <w:tcW w:w="4692" w:type="dxa"/>
            <w:vAlign w:val="center"/>
          </w:tcPr>
          <w:p w14:paraId="25B0A900" w14:textId="456956B9" w:rsidR="00622264" w:rsidRPr="000420BC" w:rsidRDefault="006B21E7" w:rsidP="00622264">
            <w:pPr>
              <w:spacing w:after="0" w:line="240" w:lineRule="auto"/>
              <w:jc w:val="center"/>
              <w:rPr>
                <w:rFonts w:ascii="Arial" w:eastAsia="Times New Roman" w:hAnsi="Arial" w:cs="Arial"/>
                <w:lang w:val="es-ES_tradnl" w:eastAsia="es-MX"/>
              </w:rPr>
            </w:pPr>
            <w:r>
              <w:rPr>
                <w:rFonts w:ascii="Arial" w:eastAsia="Times New Roman" w:hAnsi="Arial" w:cs="Arial"/>
                <w:b/>
                <w:lang w:val="es-ES_tradnl" w:eastAsia="es-MX"/>
              </w:rPr>
              <w:t>TELÉFONOS DE MÉXICO, S.A.B. DE C.V.</w:t>
            </w:r>
            <w:r w:rsidR="00E57B7A" w:rsidRPr="000420BC">
              <w:rPr>
                <w:rFonts w:ascii="Arial" w:eastAsia="Times New Roman" w:hAnsi="Arial" w:cs="Arial"/>
                <w:b/>
                <w:lang w:val="es-ES_tradnl" w:eastAsia="es-MX"/>
              </w:rPr>
              <w:t xml:space="preserve"> </w:t>
            </w:r>
            <w:r w:rsidR="00482FAA">
              <w:rPr>
                <w:rFonts w:ascii="Arial" w:eastAsia="Times New Roman" w:hAnsi="Arial" w:cs="Arial"/>
                <w:b/>
                <w:lang w:val="es-ES_tradnl" w:eastAsia="es-MX"/>
              </w:rPr>
              <w:t>O TELÉFONOS DEL NOROESTE, S.A. DE CV</w:t>
            </w:r>
          </w:p>
        </w:tc>
        <w:tc>
          <w:tcPr>
            <w:tcW w:w="4692" w:type="dxa"/>
            <w:vAlign w:val="center"/>
          </w:tcPr>
          <w:p w14:paraId="05502EA9" w14:textId="77777777" w:rsidR="00622264" w:rsidRPr="000420BC" w:rsidRDefault="00622264" w:rsidP="00622264">
            <w:pPr>
              <w:spacing w:after="0" w:line="240" w:lineRule="auto"/>
              <w:jc w:val="center"/>
              <w:rPr>
                <w:rFonts w:ascii="Arial" w:eastAsia="Times New Roman" w:hAnsi="Arial" w:cs="Arial"/>
                <w:b/>
                <w:lang w:val="es-ES_tradnl" w:eastAsia="es-MX"/>
              </w:rPr>
            </w:pPr>
          </w:p>
          <w:p w14:paraId="701AABB6" w14:textId="77777777" w:rsidR="00622264" w:rsidRPr="000420BC" w:rsidRDefault="00622264" w:rsidP="00622264">
            <w:pPr>
              <w:spacing w:after="0" w:line="240" w:lineRule="auto"/>
              <w:jc w:val="center"/>
              <w:rPr>
                <w:rFonts w:ascii="Arial" w:eastAsia="Times New Roman" w:hAnsi="Arial" w:cs="Arial"/>
                <w:b/>
                <w:lang w:val="es-ES_tradnl" w:eastAsia="es-MX"/>
              </w:rPr>
            </w:pPr>
            <w:r w:rsidRPr="000420BC">
              <w:rPr>
                <w:rFonts w:ascii="Arial" w:eastAsia="Times New Roman" w:hAnsi="Arial" w:cs="Arial"/>
                <w:b/>
                <w:lang w:val="es-ES_tradnl" w:eastAsia="es-MX"/>
              </w:rPr>
              <w:t>CONCESIONARIO O AUTORIZADO SOLICITANTE</w:t>
            </w:r>
          </w:p>
          <w:p w14:paraId="4A3A464D" w14:textId="77777777" w:rsidR="00622264" w:rsidRPr="000420BC" w:rsidRDefault="00622264" w:rsidP="00622264">
            <w:pPr>
              <w:spacing w:after="0" w:line="240" w:lineRule="auto"/>
              <w:jc w:val="center"/>
              <w:rPr>
                <w:rFonts w:ascii="Arial" w:eastAsia="Times New Roman" w:hAnsi="Arial" w:cs="Arial"/>
                <w:b/>
                <w:lang w:val="es-ES_tradnl" w:eastAsia="es-MX"/>
              </w:rPr>
            </w:pPr>
          </w:p>
          <w:p w14:paraId="38A7C214" w14:textId="77777777" w:rsidR="00622264" w:rsidRPr="000420BC" w:rsidRDefault="00622264" w:rsidP="00622264">
            <w:pPr>
              <w:spacing w:after="0" w:line="240" w:lineRule="auto"/>
              <w:jc w:val="center"/>
              <w:rPr>
                <w:rFonts w:ascii="Arial" w:eastAsia="Times New Roman" w:hAnsi="Arial" w:cs="Arial"/>
                <w:lang w:val="es-ES_tradnl" w:eastAsia="es-MX"/>
              </w:rPr>
            </w:pPr>
          </w:p>
        </w:tc>
      </w:tr>
      <w:tr w:rsidR="00622264" w:rsidRPr="000420BC" w14:paraId="18D09E06" w14:textId="77777777" w:rsidTr="008A2758">
        <w:trPr>
          <w:jc w:val="center"/>
        </w:trPr>
        <w:tc>
          <w:tcPr>
            <w:tcW w:w="4692" w:type="dxa"/>
            <w:tcBorders>
              <w:top w:val="single" w:sz="4" w:space="0" w:color="auto"/>
            </w:tcBorders>
          </w:tcPr>
          <w:p w14:paraId="5BEBFC25" w14:textId="77777777" w:rsidR="00622264" w:rsidRPr="000420BC" w:rsidRDefault="00622264" w:rsidP="00622264">
            <w:pPr>
              <w:spacing w:after="0" w:line="240" w:lineRule="auto"/>
              <w:jc w:val="center"/>
              <w:rPr>
                <w:rFonts w:ascii="Arial" w:eastAsia="Times New Roman" w:hAnsi="Arial" w:cs="Arial"/>
                <w:b/>
                <w:lang w:val="es-ES_tradnl" w:eastAsia="es-MX"/>
              </w:rPr>
            </w:pPr>
            <w:r w:rsidRPr="000420BC">
              <w:rPr>
                <w:rFonts w:ascii="Arial" w:eastAsia="Times New Roman" w:hAnsi="Arial" w:cs="Arial"/>
                <w:b/>
                <w:lang w:eastAsia="es-MX"/>
              </w:rPr>
              <w:t>XXXXXXX</w:t>
            </w:r>
          </w:p>
        </w:tc>
        <w:tc>
          <w:tcPr>
            <w:tcW w:w="4692" w:type="dxa"/>
            <w:tcBorders>
              <w:top w:val="single" w:sz="4" w:space="0" w:color="auto"/>
            </w:tcBorders>
          </w:tcPr>
          <w:p w14:paraId="07350A16" w14:textId="77777777" w:rsidR="00622264" w:rsidRPr="000420BC" w:rsidRDefault="00622264" w:rsidP="00622264">
            <w:pPr>
              <w:spacing w:after="0" w:line="240" w:lineRule="auto"/>
              <w:jc w:val="center"/>
              <w:rPr>
                <w:rFonts w:ascii="Arial" w:eastAsia="Times New Roman" w:hAnsi="Arial" w:cs="Arial"/>
                <w:b/>
                <w:lang w:val="pt-BR" w:eastAsia="es-MX"/>
              </w:rPr>
            </w:pPr>
            <w:r w:rsidRPr="000420BC">
              <w:rPr>
                <w:rFonts w:ascii="Arial" w:eastAsia="Times New Roman" w:hAnsi="Arial" w:cs="Arial"/>
                <w:b/>
                <w:lang w:val="pt-BR" w:eastAsia="es-MX"/>
              </w:rPr>
              <w:t>XXXXXXX</w:t>
            </w:r>
          </w:p>
        </w:tc>
      </w:tr>
    </w:tbl>
    <w:p w14:paraId="164B1038" w14:textId="77777777" w:rsidR="00622264" w:rsidRPr="000420BC" w:rsidRDefault="00622264" w:rsidP="00622264">
      <w:pPr>
        <w:spacing w:line="240" w:lineRule="auto"/>
        <w:ind w:left="708"/>
        <w:jc w:val="both"/>
        <w:rPr>
          <w:rFonts w:ascii="Arial" w:eastAsia="Times New Roman" w:hAnsi="Arial" w:cs="Arial"/>
          <w:color w:val="000000"/>
          <w:lang w:eastAsia="es-MX"/>
        </w:rPr>
      </w:pPr>
    </w:p>
    <w:p w14:paraId="6E97B99D" w14:textId="77777777" w:rsidR="00890935" w:rsidRPr="00287A88" w:rsidRDefault="00890935" w:rsidP="00287A88">
      <w:pPr>
        <w:rPr>
          <w:rFonts w:ascii="Arial" w:hAnsi="Arial"/>
        </w:rPr>
      </w:pPr>
    </w:p>
    <w:sectPr w:rsidR="00890935" w:rsidRPr="00287A88" w:rsidSect="008509F5">
      <w:footerReference w:type="default" r:id="rId11"/>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307B" w14:textId="77777777" w:rsidR="007D6CC9" w:rsidRDefault="007D6CC9" w:rsidP="00622264">
      <w:pPr>
        <w:spacing w:after="0" w:line="240" w:lineRule="auto"/>
      </w:pPr>
      <w:r>
        <w:separator/>
      </w:r>
    </w:p>
  </w:endnote>
  <w:endnote w:type="continuationSeparator" w:id="0">
    <w:p w14:paraId="6A0BE6B3" w14:textId="77777777" w:rsidR="007D6CC9" w:rsidRDefault="007D6CC9" w:rsidP="00622264">
      <w:pPr>
        <w:spacing w:after="0" w:line="240" w:lineRule="auto"/>
      </w:pPr>
      <w:r>
        <w:continuationSeparator/>
      </w:r>
    </w:p>
  </w:endnote>
  <w:endnote w:type="continuationNotice" w:id="1">
    <w:p w14:paraId="052AC6F5" w14:textId="77777777" w:rsidR="007D6CC9" w:rsidRDefault="007D6C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ITC Avant Garde">
    <w:altName w:val="Century Gothic"/>
    <w:charset w:val="00"/>
    <w:family w:val="swiss"/>
    <w:pitch w:val="variable"/>
    <w:sig w:usb0="00000007" w:usb1="00000000" w:usb2="00000000" w:usb3="00000000" w:csb0="00000093" w:csb1="00000000"/>
  </w:font>
  <w:font w:name="Helvetica">
    <w:panose1 w:val="020B0604020202020204"/>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32B1" w14:textId="3A915091" w:rsidR="00D87710" w:rsidRPr="00490860" w:rsidRDefault="00D87710">
    <w:pPr>
      <w:pStyle w:val="Piedepgina"/>
      <w:jc w:val="right"/>
      <w:rPr>
        <w:rFonts w:ascii="Arial" w:hAnsi="Arial" w:cs="Arial"/>
      </w:rPr>
    </w:pPr>
    <w:r w:rsidRPr="00490860">
      <w:rPr>
        <w:rFonts w:ascii="Arial" w:hAnsi="Arial" w:cs="Arial"/>
      </w:rPr>
      <w:fldChar w:fldCharType="begin"/>
    </w:r>
    <w:r w:rsidRPr="00490860">
      <w:rPr>
        <w:rFonts w:ascii="Arial" w:hAnsi="Arial" w:cs="Arial"/>
      </w:rPr>
      <w:instrText>PAGE   \* MERGEFORMAT</w:instrText>
    </w:r>
    <w:r w:rsidRPr="00490860">
      <w:rPr>
        <w:rFonts w:ascii="Arial" w:hAnsi="Arial" w:cs="Arial"/>
      </w:rPr>
      <w:fldChar w:fldCharType="separate"/>
    </w:r>
    <w:r w:rsidRPr="00E70E3D">
      <w:rPr>
        <w:rFonts w:ascii="Arial" w:hAnsi="Arial" w:cs="Arial"/>
        <w:noProof/>
        <w:lang w:val="es-ES"/>
      </w:rPr>
      <w:t>137</w:t>
    </w:r>
    <w:r w:rsidRPr="00490860">
      <w:rPr>
        <w:rFonts w:ascii="Arial" w:hAnsi="Arial" w:cs="Arial"/>
      </w:rPr>
      <w:fldChar w:fldCharType="end"/>
    </w:r>
  </w:p>
  <w:p w14:paraId="3C227E27" w14:textId="77777777" w:rsidR="00D87710" w:rsidRDefault="00D877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E6DA3" w14:textId="77777777" w:rsidR="007D6CC9" w:rsidRDefault="007D6CC9" w:rsidP="00622264">
      <w:pPr>
        <w:spacing w:after="0" w:line="240" w:lineRule="auto"/>
      </w:pPr>
      <w:r>
        <w:separator/>
      </w:r>
    </w:p>
  </w:footnote>
  <w:footnote w:type="continuationSeparator" w:id="0">
    <w:p w14:paraId="0F1F2CA5" w14:textId="77777777" w:rsidR="007D6CC9" w:rsidRDefault="007D6CC9" w:rsidP="00622264">
      <w:pPr>
        <w:spacing w:after="0" w:line="240" w:lineRule="auto"/>
      </w:pPr>
      <w:r>
        <w:continuationSeparator/>
      </w:r>
    </w:p>
  </w:footnote>
  <w:footnote w:type="continuationNotice" w:id="1">
    <w:p w14:paraId="3D9C76C0" w14:textId="77777777" w:rsidR="007D6CC9" w:rsidRDefault="007D6C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1F25"/>
    <w:multiLevelType w:val="multilevel"/>
    <w:tmpl w:val="125CB03C"/>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0C265A"/>
    <w:multiLevelType w:val="hybridMultilevel"/>
    <w:tmpl w:val="249E2E7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F317F5"/>
    <w:multiLevelType w:val="hybridMultilevel"/>
    <w:tmpl w:val="2F949A3C"/>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08DE6F08"/>
    <w:multiLevelType w:val="hybridMultilevel"/>
    <w:tmpl w:val="8A2A11E2"/>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3" w15:restartNumberingAfterBreak="0">
    <w:nsid w:val="0F235B9B"/>
    <w:multiLevelType w:val="hybridMultilevel"/>
    <w:tmpl w:val="1F5447D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15:restartNumberingAfterBreak="0">
    <w:nsid w:val="0F957030"/>
    <w:multiLevelType w:val="hybridMultilevel"/>
    <w:tmpl w:val="4CC0EEAA"/>
    <w:lvl w:ilvl="0" w:tplc="3202E10C">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10F9616C"/>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6"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25917EB"/>
    <w:multiLevelType w:val="multilevel"/>
    <w:tmpl w:val="797E5B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2917224"/>
    <w:multiLevelType w:val="multilevel"/>
    <w:tmpl w:val="7B54DD46"/>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7D032BB"/>
    <w:multiLevelType w:val="hybridMultilevel"/>
    <w:tmpl w:val="FB1ACD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4" w15:restartNumberingAfterBreak="0">
    <w:nsid w:val="193D01D5"/>
    <w:multiLevelType w:val="hybridMultilevel"/>
    <w:tmpl w:val="D346B560"/>
    <w:lvl w:ilvl="0" w:tplc="F81CE48A">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7"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8"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1"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3"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7"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8"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2C3661A6"/>
    <w:multiLevelType w:val="multilevel"/>
    <w:tmpl w:val="C49C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2"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5"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6"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7"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9"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54"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55"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6"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5E47146"/>
    <w:multiLevelType w:val="multilevel"/>
    <w:tmpl w:val="5B286BA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9"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2"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99A5951"/>
    <w:multiLevelType w:val="hybridMultilevel"/>
    <w:tmpl w:val="65AAA89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4"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7"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9"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1"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2"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B6E444B"/>
    <w:multiLevelType w:val="hybridMultilevel"/>
    <w:tmpl w:val="116802F0"/>
    <w:lvl w:ilvl="0" w:tplc="6014567A">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7"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9"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50949D2"/>
    <w:multiLevelType w:val="hybridMultilevel"/>
    <w:tmpl w:val="844253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7"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8"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E71462F"/>
    <w:multiLevelType w:val="hybridMultilevel"/>
    <w:tmpl w:val="77CC3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73ED1241"/>
    <w:multiLevelType w:val="hybridMultilevel"/>
    <w:tmpl w:val="E98C1F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5" w15:restartNumberingAfterBreak="0">
    <w:nsid w:val="75F75704"/>
    <w:multiLevelType w:val="multilevel"/>
    <w:tmpl w:val="F8AA1F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73905D2"/>
    <w:multiLevelType w:val="hybridMultilevel"/>
    <w:tmpl w:val="FDC41202"/>
    <w:lvl w:ilvl="0" w:tplc="5B52CDE8">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7C8F4F3D"/>
    <w:multiLevelType w:val="hybridMultilevel"/>
    <w:tmpl w:val="BDD2A6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00"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1"/>
  </w:num>
  <w:num w:numId="2">
    <w:abstractNumId w:val="40"/>
  </w:num>
  <w:num w:numId="3">
    <w:abstractNumId w:val="6"/>
  </w:num>
  <w:num w:numId="4">
    <w:abstractNumId w:val="35"/>
  </w:num>
  <w:num w:numId="5">
    <w:abstractNumId w:val="47"/>
  </w:num>
  <w:num w:numId="6">
    <w:abstractNumId w:val="69"/>
  </w:num>
  <w:num w:numId="7">
    <w:abstractNumId w:val="42"/>
  </w:num>
  <w:num w:numId="8">
    <w:abstractNumId w:val="88"/>
  </w:num>
  <w:num w:numId="9">
    <w:abstractNumId w:val="20"/>
  </w:num>
  <w:num w:numId="10">
    <w:abstractNumId w:val="101"/>
  </w:num>
  <w:num w:numId="11">
    <w:abstractNumId w:val="80"/>
  </w:num>
  <w:num w:numId="12">
    <w:abstractNumId w:val="38"/>
  </w:num>
  <w:num w:numId="13">
    <w:abstractNumId w:val="72"/>
  </w:num>
  <w:num w:numId="14">
    <w:abstractNumId w:val="52"/>
  </w:num>
  <w:num w:numId="15">
    <w:abstractNumId w:val="90"/>
  </w:num>
  <w:num w:numId="16">
    <w:abstractNumId w:val="73"/>
  </w:num>
  <w:num w:numId="17">
    <w:abstractNumId w:val="60"/>
  </w:num>
  <w:num w:numId="18">
    <w:abstractNumId w:val="21"/>
  </w:num>
  <w:num w:numId="19">
    <w:abstractNumId w:val="29"/>
  </w:num>
  <w:num w:numId="20">
    <w:abstractNumId w:val="82"/>
  </w:num>
  <w:num w:numId="21">
    <w:abstractNumId w:val="74"/>
  </w:num>
  <w:num w:numId="22">
    <w:abstractNumId w:val="51"/>
  </w:num>
  <w:num w:numId="23">
    <w:abstractNumId w:val="67"/>
  </w:num>
  <w:num w:numId="24">
    <w:abstractNumId w:val="96"/>
  </w:num>
  <w:num w:numId="25">
    <w:abstractNumId w:val="59"/>
  </w:num>
  <w:num w:numId="26">
    <w:abstractNumId w:val="17"/>
  </w:num>
  <w:num w:numId="27">
    <w:abstractNumId w:val="56"/>
  </w:num>
  <w:num w:numId="28">
    <w:abstractNumId w:val="85"/>
  </w:num>
  <w:num w:numId="29">
    <w:abstractNumId w:val="64"/>
  </w:num>
  <w:num w:numId="30">
    <w:abstractNumId w:val="62"/>
  </w:num>
  <w:num w:numId="31">
    <w:abstractNumId w:val="1"/>
  </w:num>
  <w:num w:numId="32">
    <w:abstractNumId w:val="33"/>
  </w:num>
  <w:num w:numId="33">
    <w:abstractNumId w:val="49"/>
  </w:num>
  <w:num w:numId="34">
    <w:abstractNumId w:val="81"/>
  </w:num>
  <w:num w:numId="35">
    <w:abstractNumId w:val="34"/>
  </w:num>
  <w:num w:numId="36">
    <w:abstractNumId w:val="2"/>
  </w:num>
  <w:num w:numId="37">
    <w:abstractNumId w:val="3"/>
  </w:num>
  <w:num w:numId="38">
    <w:abstractNumId w:val="4"/>
  </w:num>
  <w:num w:numId="39">
    <w:abstractNumId w:val="79"/>
  </w:num>
  <w:num w:numId="40">
    <w:abstractNumId w:val="16"/>
  </w:num>
  <w:num w:numId="41">
    <w:abstractNumId w:val="83"/>
  </w:num>
  <w:num w:numId="42">
    <w:abstractNumId w:val="43"/>
  </w:num>
  <w:num w:numId="43">
    <w:abstractNumId w:val="57"/>
  </w:num>
  <w:num w:numId="44">
    <w:abstractNumId w:val="50"/>
  </w:num>
  <w:num w:numId="45">
    <w:abstractNumId w:val="65"/>
  </w:num>
  <w:num w:numId="46">
    <w:abstractNumId w:val="9"/>
  </w:num>
  <w:num w:numId="47">
    <w:abstractNumId w:val="99"/>
  </w:num>
  <w:num w:numId="48">
    <w:abstractNumId w:val="13"/>
  </w:num>
  <w:num w:numId="49">
    <w:abstractNumId w:val="92"/>
  </w:num>
  <w:num w:numId="50">
    <w:abstractNumId w:val="61"/>
  </w:num>
  <w:num w:numId="51">
    <w:abstractNumId w:val="68"/>
  </w:num>
  <w:num w:numId="52">
    <w:abstractNumId w:val="53"/>
  </w:num>
  <w:num w:numId="53">
    <w:abstractNumId w:val="28"/>
  </w:num>
  <w:num w:numId="54">
    <w:abstractNumId w:val="30"/>
  </w:num>
  <w:num w:numId="55">
    <w:abstractNumId w:val="27"/>
  </w:num>
  <w:num w:numId="56">
    <w:abstractNumId w:val="10"/>
  </w:num>
  <w:num w:numId="57">
    <w:abstractNumId w:val="32"/>
  </w:num>
  <w:num w:numId="58">
    <w:abstractNumId w:val="25"/>
  </w:num>
  <w:num w:numId="59">
    <w:abstractNumId w:val="45"/>
  </w:num>
  <w:num w:numId="60">
    <w:abstractNumId w:val="86"/>
  </w:num>
  <w:num w:numId="61">
    <w:abstractNumId w:val="75"/>
  </w:num>
  <w:num w:numId="62">
    <w:abstractNumId w:val="71"/>
  </w:num>
  <w:num w:numId="63">
    <w:abstractNumId w:val="41"/>
  </w:num>
  <w:num w:numId="64">
    <w:abstractNumId w:val="31"/>
  </w:num>
  <w:num w:numId="65">
    <w:abstractNumId w:val="70"/>
  </w:num>
  <w:num w:numId="66">
    <w:abstractNumId w:val="93"/>
  </w:num>
  <w:num w:numId="67">
    <w:abstractNumId w:val="98"/>
  </w:num>
  <w:num w:numId="68">
    <w:abstractNumId w:val="23"/>
  </w:num>
  <w:num w:numId="69">
    <w:abstractNumId w:val="94"/>
  </w:num>
  <w:num w:numId="70">
    <w:abstractNumId w:val="55"/>
  </w:num>
  <w:num w:numId="71">
    <w:abstractNumId w:val="19"/>
  </w:num>
  <w:num w:numId="72">
    <w:abstractNumId w:val="87"/>
  </w:num>
  <w:num w:numId="73">
    <w:abstractNumId w:val="48"/>
  </w:num>
  <w:num w:numId="74">
    <w:abstractNumId w:val="12"/>
  </w:num>
  <w:num w:numId="75">
    <w:abstractNumId w:val="54"/>
  </w:num>
  <w:num w:numId="76">
    <w:abstractNumId w:val="37"/>
  </w:num>
  <w:num w:numId="77">
    <w:abstractNumId w:val="63"/>
  </w:num>
  <w:num w:numId="78">
    <w:abstractNumId w:val="39"/>
  </w:num>
  <w:num w:numId="79">
    <w:abstractNumId w:val="26"/>
  </w:num>
  <w:num w:numId="80">
    <w:abstractNumId w:val="89"/>
  </w:num>
  <w:num w:numId="81">
    <w:abstractNumId w:val="77"/>
  </w:num>
  <w:num w:numId="82">
    <w:abstractNumId w:val="84"/>
  </w:num>
  <w:num w:numId="83">
    <w:abstractNumId w:val="18"/>
  </w:num>
  <w:num w:numId="84">
    <w:abstractNumId w:val="95"/>
  </w:num>
  <w:num w:numId="8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num>
  <w:num w:numId="91">
    <w:abstractNumId w:val="66"/>
  </w:num>
  <w:num w:numId="92">
    <w:abstractNumId w:val="5"/>
  </w:num>
  <w:num w:numId="93">
    <w:abstractNumId w:val="100"/>
  </w:num>
  <w:num w:numId="94">
    <w:abstractNumId w:val="22"/>
  </w:num>
  <w:num w:numId="95">
    <w:abstractNumId w:val="97"/>
  </w:num>
  <w:num w:numId="96">
    <w:abstractNumId w:val="24"/>
  </w:num>
  <w:num w:numId="97">
    <w:abstractNumId w:val="0"/>
  </w:num>
  <w:num w:numId="98">
    <w:abstractNumId w:val="36"/>
  </w:num>
  <w:num w:numId="99">
    <w:abstractNumId w:val="46"/>
  </w:num>
  <w:num w:numId="100">
    <w:abstractNumId w:val="7"/>
  </w:num>
  <w:num w:numId="101">
    <w:abstractNumId w:val="8"/>
  </w:num>
  <w:num w:numId="102">
    <w:abstractNumId w:val="78"/>
  </w:num>
  <w:num w:numId="103">
    <w:abstractNumId w:val="58"/>
  </w:num>
  <w:num w:numId="104">
    <w:abstractNumId w:val="76"/>
  </w:num>
  <w:num w:numId="105">
    <w:abstractNumId w:val="14"/>
  </w:num>
  <w:num w:numId="106">
    <w:abstractNumId w:val="15"/>
  </w:num>
  <w:num w:numId="107">
    <w:abstractNumId w:val="44"/>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macho Poblano Odín">
    <w15:presenceInfo w15:providerId="AD" w15:userId="S::OCAMACHO@telmexomsasi.com::eeee1e58-41f1-4695-8335-34889d435e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264"/>
    <w:rsid w:val="00005564"/>
    <w:rsid w:val="000119D6"/>
    <w:rsid w:val="0001439B"/>
    <w:rsid w:val="00014CE1"/>
    <w:rsid w:val="00015ADD"/>
    <w:rsid w:val="00015B08"/>
    <w:rsid w:val="0001769C"/>
    <w:rsid w:val="00021E84"/>
    <w:rsid w:val="000222A8"/>
    <w:rsid w:val="00027673"/>
    <w:rsid w:val="000308F9"/>
    <w:rsid w:val="000332FD"/>
    <w:rsid w:val="00034223"/>
    <w:rsid w:val="00041AC6"/>
    <w:rsid w:val="000420BC"/>
    <w:rsid w:val="00046492"/>
    <w:rsid w:val="000478A2"/>
    <w:rsid w:val="00051E72"/>
    <w:rsid w:val="000546F5"/>
    <w:rsid w:val="000562BC"/>
    <w:rsid w:val="00056517"/>
    <w:rsid w:val="00060148"/>
    <w:rsid w:val="000606D8"/>
    <w:rsid w:val="000649CD"/>
    <w:rsid w:val="00067A54"/>
    <w:rsid w:val="00071A59"/>
    <w:rsid w:val="00071B7A"/>
    <w:rsid w:val="0008166D"/>
    <w:rsid w:val="00081BEB"/>
    <w:rsid w:val="00084EFE"/>
    <w:rsid w:val="00085E9C"/>
    <w:rsid w:val="00091FFD"/>
    <w:rsid w:val="000927A3"/>
    <w:rsid w:val="0009392D"/>
    <w:rsid w:val="00093F09"/>
    <w:rsid w:val="00094E15"/>
    <w:rsid w:val="000952CA"/>
    <w:rsid w:val="000962CE"/>
    <w:rsid w:val="000A0617"/>
    <w:rsid w:val="000A176A"/>
    <w:rsid w:val="000A2038"/>
    <w:rsid w:val="000A23FF"/>
    <w:rsid w:val="000A2E76"/>
    <w:rsid w:val="000A4E9D"/>
    <w:rsid w:val="000B056A"/>
    <w:rsid w:val="000B15CD"/>
    <w:rsid w:val="000B175E"/>
    <w:rsid w:val="000B2FE1"/>
    <w:rsid w:val="000B3D69"/>
    <w:rsid w:val="000B400F"/>
    <w:rsid w:val="000B603D"/>
    <w:rsid w:val="000C0389"/>
    <w:rsid w:val="000C3363"/>
    <w:rsid w:val="000C3B95"/>
    <w:rsid w:val="000C73AF"/>
    <w:rsid w:val="000C73CC"/>
    <w:rsid w:val="000C7D82"/>
    <w:rsid w:val="000D0883"/>
    <w:rsid w:val="000D263A"/>
    <w:rsid w:val="000D43FF"/>
    <w:rsid w:val="000D75D8"/>
    <w:rsid w:val="000E0CAD"/>
    <w:rsid w:val="000E3964"/>
    <w:rsid w:val="000E54C3"/>
    <w:rsid w:val="000E57A9"/>
    <w:rsid w:val="000E7BAA"/>
    <w:rsid w:val="000F1E45"/>
    <w:rsid w:val="000F7D7E"/>
    <w:rsid w:val="00100BA3"/>
    <w:rsid w:val="00104FEE"/>
    <w:rsid w:val="001100DE"/>
    <w:rsid w:val="001110DA"/>
    <w:rsid w:val="001112F5"/>
    <w:rsid w:val="0011160C"/>
    <w:rsid w:val="001127B1"/>
    <w:rsid w:val="001163DA"/>
    <w:rsid w:val="0011732E"/>
    <w:rsid w:val="00120430"/>
    <w:rsid w:val="00123F37"/>
    <w:rsid w:val="001256B9"/>
    <w:rsid w:val="00125898"/>
    <w:rsid w:val="00132554"/>
    <w:rsid w:val="00133370"/>
    <w:rsid w:val="001358F0"/>
    <w:rsid w:val="00135B2D"/>
    <w:rsid w:val="00140159"/>
    <w:rsid w:val="00141B54"/>
    <w:rsid w:val="00142AAA"/>
    <w:rsid w:val="00142DFE"/>
    <w:rsid w:val="00144859"/>
    <w:rsid w:val="00144D93"/>
    <w:rsid w:val="00145469"/>
    <w:rsid w:val="001518F4"/>
    <w:rsid w:val="001526C6"/>
    <w:rsid w:val="00154F4C"/>
    <w:rsid w:val="001564CE"/>
    <w:rsid w:val="00161A4C"/>
    <w:rsid w:val="00163E29"/>
    <w:rsid w:val="0016644C"/>
    <w:rsid w:val="0016751C"/>
    <w:rsid w:val="00167D8C"/>
    <w:rsid w:val="00170FE2"/>
    <w:rsid w:val="0017546C"/>
    <w:rsid w:val="00175E24"/>
    <w:rsid w:val="0018225B"/>
    <w:rsid w:val="001837BB"/>
    <w:rsid w:val="00184D9F"/>
    <w:rsid w:val="00185D29"/>
    <w:rsid w:val="001903D1"/>
    <w:rsid w:val="001914E3"/>
    <w:rsid w:val="00191C8C"/>
    <w:rsid w:val="0019313E"/>
    <w:rsid w:val="00193F5D"/>
    <w:rsid w:val="0019505B"/>
    <w:rsid w:val="0019625B"/>
    <w:rsid w:val="001A70F4"/>
    <w:rsid w:val="001A77F5"/>
    <w:rsid w:val="001B04C9"/>
    <w:rsid w:val="001B08F1"/>
    <w:rsid w:val="001B0E14"/>
    <w:rsid w:val="001B1E2E"/>
    <w:rsid w:val="001B796B"/>
    <w:rsid w:val="001C2FCD"/>
    <w:rsid w:val="001D6802"/>
    <w:rsid w:val="001E3C33"/>
    <w:rsid w:val="001E7713"/>
    <w:rsid w:val="001F454D"/>
    <w:rsid w:val="001F4557"/>
    <w:rsid w:val="001F5414"/>
    <w:rsid w:val="001F56B6"/>
    <w:rsid w:val="001F6354"/>
    <w:rsid w:val="001F6EBB"/>
    <w:rsid w:val="00200BAB"/>
    <w:rsid w:val="002012DC"/>
    <w:rsid w:val="002104E5"/>
    <w:rsid w:val="00212A7C"/>
    <w:rsid w:val="0021613B"/>
    <w:rsid w:val="00222E38"/>
    <w:rsid w:val="00223AFB"/>
    <w:rsid w:val="00224491"/>
    <w:rsid w:val="00225568"/>
    <w:rsid w:val="002339E6"/>
    <w:rsid w:val="00233C35"/>
    <w:rsid w:val="00236297"/>
    <w:rsid w:val="00236A26"/>
    <w:rsid w:val="00240E76"/>
    <w:rsid w:val="002414F1"/>
    <w:rsid w:val="00242604"/>
    <w:rsid w:val="00247196"/>
    <w:rsid w:val="00247D21"/>
    <w:rsid w:val="00247F1D"/>
    <w:rsid w:val="00253630"/>
    <w:rsid w:val="002552DB"/>
    <w:rsid w:val="0025696B"/>
    <w:rsid w:val="00266AD0"/>
    <w:rsid w:val="0027369C"/>
    <w:rsid w:val="00274139"/>
    <w:rsid w:val="00277F73"/>
    <w:rsid w:val="00283382"/>
    <w:rsid w:val="002834EA"/>
    <w:rsid w:val="0028690B"/>
    <w:rsid w:val="00287666"/>
    <w:rsid w:val="00287A88"/>
    <w:rsid w:val="00290157"/>
    <w:rsid w:val="00291220"/>
    <w:rsid w:val="00293F22"/>
    <w:rsid w:val="00297415"/>
    <w:rsid w:val="002A175E"/>
    <w:rsid w:val="002B173F"/>
    <w:rsid w:val="002B194D"/>
    <w:rsid w:val="002B24A3"/>
    <w:rsid w:val="002B343C"/>
    <w:rsid w:val="002B5DC1"/>
    <w:rsid w:val="002C3C49"/>
    <w:rsid w:val="002C3E36"/>
    <w:rsid w:val="002C575B"/>
    <w:rsid w:val="002D0560"/>
    <w:rsid w:val="002D16BE"/>
    <w:rsid w:val="002D28CB"/>
    <w:rsid w:val="002E0440"/>
    <w:rsid w:val="002E0894"/>
    <w:rsid w:val="002E56D7"/>
    <w:rsid w:val="002F6F94"/>
    <w:rsid w:val="003015A0"/>
    <w:rsid w:val="003055D0"/>
    <w:rsid w:val="00306DA0"/>
    <w:rsid w:val="00307608"/>
    <w:rsid w:val="00311749"/>
    <w:rsid w:val="0031180A"/>
    <w:rsid w:val="00311DA3"/>
    <w:rsid w:val="0031371D"/>
    <w:rsid w:val="00315C23"/>
    <w:rsid w:val="00316299"/>
    <w:rsid w:val="003165BD"/>
    <w:rsid w:val="00317E23"/>
    <w:rsid w:val="00323C18"/>
    <w:rsid w:val="00323D9B"/>
    <w:rsid w:val="00324FE9"/>
    <w:rsid w:val="0032598B"/>
    <w:rsid w:val="00325B8B"/>
    <w:rsid w:val="0032606C"/>
    <w:rsid w:val="003262C8"/>
    <w:rsid w:val="00335E4E"/>
    <w:rsid w:val="00340AA4"/>
    <w:rsid w:val="003420CB"/>
    <w:rsid w:val="00342C43"/>
    <w:rsid w:val="003446AF"/>
    <w:rsid w:val="0034516B"/>
    <w:rsid w:val="003464F8"/>
    <w:rsid w:val="003509E6"/>
    <w:rsid w:val="0035105E"/>
    <w:rsid w:val="003512A2"/>
    <w:rsid w:val="003516DB"/>
    <w:rsid w:val="00354FE5"/>
    <w:rsid w:val="00355EFD"/>
    <w:rsid w:val="00356A7B"/>
    <w:rsid w:val="00362A01"/>
    <w:rsid w:val="0036651D"/>
    <w:rsid w:val="003672AB"/>
    <w:rsid w:val="00371418"/>
    <w:rsid w:val="00373757"/>
    <w:rsid w:val="003737EE"/>
    <w:rsid w:val="0037432D"/>
    <w:rsid w:val="00376FF8"/>
    <w:rsid w:val="00377308"/>
    <w:rsid w:val="00381ED5"/>
    <w:rsid w:val="00387C0B"/>
    <w:rsid w:val="0039020B"/>
    <w:rsid w:val="003917C9"/>
    <w:rsid w:val="00391C55"/>
    <w:rsid w:val="00392FB9"/>
    <w:rsid w:val="00395F61"/>
    <w:rsid w:val="003A0C26"/>
    <w:rsid w:val="003A2AE8"/>
    <w:rsid w:val="003A2C8E"/>
    <w:rsid w:val="003A38EA"/>
    <w:rsid w:val="003A4014"/>
    <w:rsid w:val="003A6DB7"/>
    <w:rsid w:val="003A7BF1"/>
    <w:rsid w:val="003B02D3"/>
    <w:rsid w:val="003B24FE"/>
    <w:rsid w:val="003B57E2"/>
    <w:rsid w:val="003C0B31"/>
    <w:rsid w:val="003C2A02"/>
    <w:rsid w:val="003C2DD3"/>
    <w:rsid w:val="003C6A49"/>
    <w:rsid w:val="003C6C59"/>
    <w:rsid w:val="003C7E20"/>
    <w:rsid w:val="003D0661"/>
    <w:rsid w:val="003D0921"/>
    <w:rsid w:val="003D1D68"/>
    <w:rsid w:val="003D261C"/>
    <w:rsid w:val="003D5BBF"/>
    <w:rsid w:val="003E6DDA"/>
    <w:rsid w:val="003F027C"/>
    <w:rsid w:val="003F1E95"/>
    <w:rsid w:val="003F3836"/>
    <w:rsid w:val="003F3CEC"/>
    <w:rsid w:val="003F71AC"/>
    <w:rsid w:val="00401A62"/>
    <w:rsid w:val="00402541"/>
    <w:rsid w:val="00404657"/>
    <w:rsid w:val="00406A2D"/>
    <w:rsid w:val="00410E6F"/>
    <w:rsid w:val="0041645A"/>
    <w:rsid w:val="004209DF"/>
    <w:rsid w:val="0042361F"/>
    <w:rsid w:val="00423AC1"/>
    <w:rsid w:val="0043041A"/>
    <w:rsid w:val="00431683"/>
    <w:rsid w:val="0043404A"/>
    <w:rsid w:val="00436D79"/>
    <w:rsid w:val="0044211B"/>
    <w:rsid w:val="00444BCB"/>
    <w:rsid w:val="00462AD7"/>
    <w:rsid w:val="0046375A"/>
    <w:rsid w:val="004649E3"/>
    <w:rsid w:val="00467442"/>
    <w:rsid w:val="00471482"/>
    <w:rsid w:val="00474859"/>
    <w:rsid w:val="00477D75"/>
    <w:rsid w:val="00482FAA"/>
    <w:rsid w:val="00483977"/>
    <w:rsid w:val="00484194"/>
    <w:rsid w:val="00484923"/>
    <w:rsid w:val="00485FFB"/>
    <w:rsid w:val="00486F44"/>
    <w:rsid w:val="00487964"/>
    <w:rsid w:val="00493752"/>
    <w:rsid w:val="00494BF0"/>
    <w:rsid w:val="00494D5E"/>
    <w:rsid w:val="00495C53"/>
    <w:rsid w:val="00497241"/>
    <w:rsid w:val="00497AAB"/>
    <w:rsid w:val="004A2ED8"/>
    <w:rsid w:val="004A3177"/>
    <w:rsid w:val="004A5335"/>
    <w:rsid w:val="004A570D"/>
    <w:rsid w:val="004A59E1"/>
    <w:rsid w:val="004B1C32"/>
    <w:rsid w:val="004B291C"/>
    <w:rsid w:val="004B4814"/>
    <w:rsid w:val="004B4D0E"/>
    <w:rsid w:val="004B5174"/>
    <w:rsid w:val="004C1DAB"/>
    <w:rsid w:val="004C30D9"/>
    <w:rsid w:val="004C3202"/>
    <w:rsid w:val="004C6B2B"/>
    <w:rsid w:val="004D041E"/>
    <w:rsid w:val="004D1F1A"/>
    <w:rsid w:val="004D3B78"/>
    <w:rsid w:val="004D6387"/>
    <w:rsid w:val="004D7682"/>
    <w:rsid w:val="004D79CC"/>
    <w:rsid w:val="004E0A0B"/>
    <w:rsid w:val="004E0E7F"/>
    <w:rsid w:val="004E2EAE"/>
    <w:rsid w:val="004E3670"/>
    <w:rsid w:val="004E42FB"/>
    <w:rsid w:val="004E6FDB"/>
    <w:rsid w:val="004F0778"/>
    <w:rsid w:val="004F2116"/>
    <w:rsid w:val="004F28EC"/>
    <w:rsid w:val="004F579C"/>
    <w:rsid w:val="004F5C1E"/>
    <w:rsid w:val="004F64F3"/>
    <w:rsid w:val="00500913"/>
    <w:rsid w:val="00500CEA"/>
    <w:rsid w:val="00504D99"/>
    <w:rsid w:val="00512A53"/>
    <w:rsid w:val="00513707"/>
    <w:rsid w:val="005179AB"/>
    <w:rsid w:val="00517A04"/>
    <w:rsid w:val="005225CB"/>
    <w:rsid w:val="00525153"/>
    <w:rsid w:val="00533256"/>
    <w:rsid w:val="00534687"/>
    <w:rsid w:val="00536535"/>
    <w:rsid w:val="00542D0B"/>
    <w:rsid w:val="0054310B"/>
    <w:rsid w:val="00546E72"/>
    <w:rsid w:val="00550C7D"/>
    <w:rsid w:val="005513A2"/>
    <w:rsid w:val="00553D38"/>
    <w:rsid w:val="005551FE"/>
    <w:rsid w:val="00555322"/>
    <w:rsid w:val="00555F65"/>
    <w:rsid w:val="0056085F"/>
    <w:rsid w:val="005616C6"/>
    <w:rsid w:val="00561C3D"/>
    <w:rsid w:val="00575127"/>
    <w:rsid w:val="005757FA"/>
    <w:rsid w:val="0058143A"/>
    <w:rsid w:val="00581B83"/>
    <w:rsid w:val="00585A73"/>
    <w:rsid w:val="00587627"/>
    <w:rsid w:val="005901D5"/>
    <w:rsid w:val="00590EC5"/>
    <w:rsid w:val="005926B6"/>
    <w:rsid w:val="005938D3"/>
    <w:rsid w:val="00593B9D"/>
    <w:rsid w:val="0059434E"/>
    <w:rsid w:val="0059557A"/>
    <w:rsid w:val="00595F42"/>
    <w:rsid w:val="005A4390"/>
    <w:rsid w:val="005A6841"/>
    <w:rsid w:val="005A69B9"/>
    <w:rsid w:val="005A7689"/>
    <w:rsid w:val="005A7F71"/>
    <w:rsid w:val="005B0746"/>
    <w:rsid w:val="005B2A0C"/>
    <w:rsid w:val="005B59B1"/>
    <w:rsid w:val="005B60F2"/>
    <w:rsid w:val="005C3890"/>
    <w:rsid w:val="005C3B87"/>
    <w:rsid w:val="005C5FA2"/>
    <w:rsid w:val="005E1EC8"/>
    <w:rsid w:val="005E3503"/>
    <w:rsid w:val="005E5A52"/>
    <w:rsid w:val="005E6848"/>
    <w:rsid w:val="005F196A"/>
    <w:rsid w:val="00601646"/>
    <w:rsid w:val="00606FD6"/>
    <w:rsid w:val="0062126E"/>
    <w:rsid w:val="00622264"/>
    <w:rsid w:val="00622AB5"/>
    <w:rsid w:val="00626E11"/>
    <w:rsid w:val="006309E1"/>
    <w:rsid w:val="00630A6D"/>
    <w:rsid w:val="00630E42"/>
    <w:rsid w:val="00633217"/>
    <w:rsid w:val="006428AC"/>
    <w:rsid w:val="00642FF1"/>
    <w:rsid w:val="0064377F"/>
    <w:rsid w:val="006474CA"/>
    <w:rsid w:val="00652D89"/>
    <w:rsid w:val="00654529"/>
    <w:rsid w:val="0066220F"/>
    <w:rsid w:val="0066326B"/>
    <w:rsid w:val="00663B44"/>
    <w:rsid w:val="006708CF"/>
    <w:rsid w:val="00673AAE"/>
    <w:rsid w:val="006762A5"/>
    <w:rsid w:val="00677231"/>
    <w:rsid w:val="00680595"/>
    <w:rsid w:val="006831CF"/>
    <w:rsid w:val="00683993"/>
    <w:rsid w:val="00687DE9"/>
    <w:rsid w:val="00693AC9"/>
    <w:rsid w:val="00693D46"/>
    <w:rsid w:val="006A08B8"/>
    <w:rsid w:val="006A0F87"/>
    <w:rsid w:val="006A44D8"/>
    <w:rsid w:val="006A648F"/>
    <w:rsid w:val="006B21E7"/>
    <w:rsid w:val="006B260B"/>
    <w:rsid w:val="006B424F"/>
    <w:rsid w:val="006C1EDC"/>
    <w:rsid w:val="006C22AE"/>
    <w:rsid w:val="006C3E37"/>
    <w:rsid w:val="006C48B4"/>
    <w:rsid w:val="006C4AB5"/>
    <w:rsid w:val="006C6B88"/>
    <w:rsid w:val="006D0E6A"/>
    <w:rsid w:val="006D4381"/>
    <w:rsid w:val="006D51BA"/>
    <w:rsid w:val="006D662A"/>
    <w:rsid w:val="006E0446"/>
    <w:rsid w:val="006E086E"/>
    <w:rsid w:val="006E653B"/>
    <w:rsid w:val="006F0533"/>
    <w:rsid w:val="006F1FAF"/>
    <w:rsid w:val="006F61AA"/>
    <w:rsid w:val="006F75FF"/>
    <w:rsid w:val="006F7881"/>
    <w:rsid w:val="00700A25"/>
    <w:rsid w:val="007029DD"/>
    <w:rsid w:val="00703297"/>
    <w:rsid w:val="00703607"/>
    <w:rsid w:val="00703A84"/>
    <w:rsid w:val="007075C5"/>
    <w:rsid w:val="00713052"/>
    <w:rsid w:val="0071707F"/>
    <w:rsid w:val="00721732"/>
    <w:rsid w:val="00727327"/>
    <w:rsid w:val="00727AAD"/>
    <w:rsid w:val="00727F43"/>
    <w:rsid w:val="00732026"/>
    <w:rsid w:val="00735FC2"/>
    <w:rsid w:val="00742130"/>
    <w:rsid w:val="00742DE3"/>
    <w:rsid w:val="007436F5"/>
    <w:rsid w:val="00743A3A"/>
    <w:rsid w:val="00744AEF"/>
    <w:rsid w:val="0074582E"/>
    <w:rsid w:val="00746364"/>
    <w:rsid w:val="00755C8C"/>
    <w:rsid w:val="00760EB5"/>
    <w:rsid w:val="007650C5"/>
    <w:rsid w:val="007669D6"/>
    <w:rsid w:val="00770EC6"/>
    <w:rsid w:val="0077238B"/>
    <w:rsid w:val="00772A83"/>
    <w:rsid w:val="00772E74"/>
    <w:rsid w:val="007743A3"/>
    <w:rsid w:val="00775CEE"/>
    <w:rsid w:val="00783DD2"/>
    <w:rsid w:val="007850F5"/>
    <w:rsid w:val="00785F51"/>
    <w:rsid w:val="00791BBE"/>
    <w:rsid w:val="0079563F"/>
    <w:rsid w:val="00797CBC"/>
    <w:rsid w:val="007A0E60"/>
    <w:rsid w:val="007A3688"/>
    <w:rsid w:val="007B3886"/>
    <w:rsid w:val="007B60A4"/>
    <w:rsid w:val="007B6D9A"/>
    <w:rsid w:val="007C63AB"/>
    <w:rsid w:val="007D0D7A"/>
    <w:rsid w:val="007D1B9F"/>
    <w:rsid w:val="007D2DE5"/>
    <w:rsid w:val="007D3926"/>
    <w:rsid w:val="007D586C"/>
    <w:rsid w:val="007D6CC9"/>
    <w:rsid w:val="007E16F6"/>
    <w:rsid w:val="007E5DF5"/>
    <w:rsid w:val="007F0312"/>
    <w:rsid w:val="007F1660"/>
    <w:rsid w:val="007F17CB"/>
    <w:rsid w:val="007F4F2E"/>
    <w:rsid w:val="0080013F"/>
    <w:rsid w:val="0080033A"/>
    <w:rsid w:val="0080177A"/>
    <w:rsid w:val="0080273D"/>
    <w:rsid w:val="008033F6"/>
    <w:rsid w:val="00805303"/>
    <w:rsid w:val="00806E16"/>
    <w:rsid w:val="00807C34"/>
    <w:rsid w:val="00810037"/>
    <w:rsid w:val="00810741"/>
    <w:rsid w:val="00812566"/>
    <w:rsid w:val="008136D3"/>
    <w:rsid w:val="00813955"/>
    <w:rsid w:val="008139D5"/>
    <w:rsid w:val="008141F7"/>
    <w:rsid w:val="00814FBF"/>
    <w:rsid w:val="0081535A"/>
    <w:rsid w:val="0081710D"/>
    <w:rsid w:val="00830593"/>
    <w:rsid w:val="008306E9"/>
    <w:rsid w:val="00831D2D"/>
    <w:rsid w:val="008320E8"/>
    <w:rsid w:val="00832838"/>
    <w:rsid w:val="00837645"/>
    <w:rsid w:val="00837F5B"/>
    <w:rsid w:val="00840F9D"/>
    <w:rsid w:val="00841103"/>
    <w:rsid w:val="00844202"/>
    <w:rsid w:val="0084476E"/>
    <w:rsid w:val="008468F7"/>
    <w:rsid w:val="008509F5"/>
    <w:rsid w:val="00851A25"/>
    <w:rsid w:val="008536E9"/>
    <w:rsid w:val="00853752"/>
    <w:rsid w:val="00853C23"/>
    <w:rsid w:val="008556DF"/>
    <w:rsid w:val="00855780"/>
    <w:rsid w:val="00860503"/>
    <w:rsid w:val="008618C5"/>
    <w:rsid w:val="00861CE9"/>
    <w:rsid w:val="00864E60"/>
    <w:rsid w:val="008652E4"/>
    <w:rsid w:val="008673DC"/>
    <w:rsid w:val="0087344E"/>
    <w:rsid w:val="00875768"/>
    <w:rsid w:val="00876868"/>
    <w:rsid w:val="00880789"/>
    <w:rsid w:val="008832AD"/>
    <w:rsid w:val="008834DF"/>
    <w:rsid w:val="0088362B"/>
    <w:rsid w:val="00885A6F"/>
    <w:rsid w:val="0088657D"/>
    <w:rsid w:val="008865FB"/>
    <w:rsid w:val="00886A44"/>
    <w:rsid w:val="00890935"/>
    <w:rsid w:val="00890D8F"/>
    <w:rsid w:val="008942C3"/>
    <w:rsid w:val="008947E3"/>
    <w:rsid w:val="008A055A"/>
    <w:rsid w:val="008A0BA0"/>
    <w:rsid w:val="008A2758"/>
    <w:rsid w:val="008A285E"/>
    <w:rsid w:val="008A495F"/>
    <w:rsid w:val="008B3346"/>
    <w:rsid w:val="008B5D01"/>
    <w:rsid w:val="008B6664"/>
    <w:rsid w:val="008C7710"/>
    <w:rsid w:val="008C7D62"/>
    <w:rsid w:val="008D16DE"/>
    <w:rsid w:val="008D4113"/>
    <w:rsid w:val="008D4C9D"/>
    <w:rsid w:val="008D7D9D"/>
    <w:rsid w:val="008E195A"/>
    <w:rsid w:val="008E4474"/>
    <w:rsid w:val="008E4B02"/>
    <w:rsid w:val="008F1432"/>
    <w:rsid w:val="008F195F"/>
    <w:rsid w:val="008F29A5"/>
    <w:rsid w:val="008F3B14"/>
    <w:rsid w:val="008F6EBB"/>
    <w:rsid w:val="008F7889"/>
    <w:rsid w:val="00901A03"/>
    <w:rsid w:val="009044E4"/>
    <w:rsid w:val="00905825"/>
    <w:rsid w:val="00905C3F"/>
    <w:rsid w:val="0090645B"/>
    <w:rsid w:val="009112C6"/>
    <w:rsid w:val="009125D7"/>
    <w:rsid w:val="0092093E"/>
    <w:rsid w:val="00920B6F"/>
    <w:rsid w:val="009239DD"/>
    <w:rsid w:val="009249F6"/>
    <w:rsid w:val="00930F8E"/>
    <w:rsid w:val="00932BC5"/>
    <w:rsid w:val="00936072"/>
    <w:rsid w:val="0094235B"/>
    <w:rsid w:val="0095079B"/>
    <w:rsid w:val="009507AE"/>
    <w:rsid w:val="00951BF1"/>
    <w:rsid w:val="00952F48"/>
    <w:rsid w:val="00952FAD"/>
    <w:rsid w:val="00955FF6"/>
    <w:rsid w:val="0096067C"/>
    <w:rsid w:val="00964AD4"/>
    <w:rsid w:val="00965699"/>
    <w:rsid w:val="00965DE5"/>
    <w:rsid w:val="00972C4C"/>
    <w:rsid w:val="00974CB8"/>
    <w:rsid w:val="00975098"/>
    <w:rsid w:val="0098236E"/>
    <w:rsid w:val="00982810"/>
    <w:rsid w:val="00986247"/>
    <w:rsid w:val="0098669F"/>
    <w:rsid w:val="009877BC"/>
    <w:rsid w:val="009908C9"/>
    <w:rsid w:val="009912F1"/>
    <w:rsid w:val="00994B4E"/>
    <w:rsid w:val="009A0CC2"/>
    <w:rsid w:val="009A54F9"/>
    <w:rsid w:val="009A7AC0"/>
    <w:rsid w:val="009B17C7"/>
    <w:rsid w:val="009B381F"/>
    <w:rsid w:val="009B4C52"/>
    <w:rsid w:val="009C2033"/>
    <w:rsid w:val="009D0FC4"/>
    <w:rsid w:val="009E5919"/>
    <w:rsid w:val="009F19EF"/>
    <w:rsid w:val="009F4949"/>
    <w:rsid w:val="00A10D30"/>
    <w:rsid w:val="00A12335"/>
    <w:rsid w:val="00A169CF"/>
    <w:rsid w:val="00A236AA"/>
    <w:rsid w:val="00A23ACF"/>
    <w:rsid w:val="00A24140"/>
    <w:rsid w:val="00A253A1"/>
    <w:rsid w:val="00A307BF"/>
    <w:rsid w:val="00A30AB5"/>
    <w:rsid w:val="00A31107"/>
    <w:rsid w:val="00A33805"/>
    <w:rsid w:val="00A35979"/>
    <w:rsid w:val="00A400CB"/>
    <w:rsid w:val="00A40E5C"/>
    <w:rsid w:val="00A422FF"/>
    <w:rsid w:val="00A439AE"/>
    <w:rsid w:val="00A45D9E"/>
    <w:rsid w:val="00A51054"/>
    <w:rsid w:val="00A53414"/>
    <w:rsid w:val="00A566F1"/>
    <w:rsid w:val="00A60C74"/>
    <w:rsid w:val="00A6289E"/>
    <w:rsid w:val="00A74F19"/>
    <w:rsid w:val="00A7525E"/>
    <w:rsid w:val="00A7562F"/>
    <w:rsid w:val="00A76F6A"/>
    <w:rsid w:val="00A808A0"/>
    <w:rsid w:val="00A84F4B"/>
    <w:rsid w:val="00A85AAB"/>
    <w:rsid w:val="00A874EA"/>
    <w:rsid w:val="00A876C6"/>
    <w:rsid w:val="00A930D3"/>
    <w:rsid w:val="00A95A3F"/>
    <w:rsid w:val="00A95C06"/>
    <w:rsid w:val="00AA0D10"/>
    <w:rsid w:val="00AA3255"/>
    <w:rsid w:val="00AA4D5E"/>
    <w:rsid w:val="00AB52EF"/>
    <w:rsid w:val="00AB55AD"/>
    <w:rsid w:val="00AB5E44"/>
    <w:rsid w:val="00AB5EAF"/>
    <w:rsid w:val="00AB70A4"/>
    <w:rsid w:val="00AC01E5"/>
    <w:rsid w:val="00AC75F9"/>
    <w:rsid w:val="00AD0588"/>
    <w:rsid w:val="00AD11FC"/>
    <w:rsid w:val="00AD24FC"/>
    <w:rsid w:val="00AD2895"/>
    <w:rsid w:val="00AD3139"/>
    <w:rsid w:val="00AD3693"/>
    <w:rsid w:val="00AD4300"/>
    <w:rsid w:val="00AD56E1"/>
    <w:rsid w:val="00AD603C"/>
    <w:rsid w:val="00AD72E9"/>
    <w:rsid w:val="00AD7663"/>
    <w:rsid w:val="00AE0CDC"/>
    <w:rsid w:val="00AE1286"/>
    <w:rsid w:val="00AE208D"/>
    <w:rsid w:val="00AE7305"/>
    <w:rsid w:val="00AF09E4"/>
    <w:rsid w:val="00AF16A5"/>
    <w:rsid w:val="00AF1EF8"/>
    <w:rsid w:val="00AF2F70"/>
    <w:rsid w:val="00AF3DDD"/>
    <w:rsid w:val="00AF42F3"/>
    <w:rsid w:val="00AF456E"/>
    <w:rsid w:val="00AF4945"/>
    <w:rsid w:val="00B041CE"/>
    <w:rsid w:val="00B04F90"/>
    <w:rsid w:val="00B062F6"/>
    <w:rsid w:val="00B138F0"/>
    <w:rsid w:val="00B1481A"/>
    <w:rsid w:val="00B14B47"/>
    <w:rsid w:val="00B20057"/>
    <w:rsid w:val="00B215F1"/>
    <w:rsid w:val="00B2183A"/>
    <w:rsid w:val="00B23E5B"/>
    <w:rsid w:val="00B23FDF"/>
    <w:rsid w:val="00B2489A"/>
    <w:rsid w:val="00B26474"/>
    <w:rsid w:val="00B3036D"/>
    <w:rsid w:val="00B33A67"/>
    <w:rsid w:val="00B35330"/>
    <w:rsid w:val="00B36E6C"/>
    <w:rsid w:val="00B37355"/>
    <w:rsid w:val="00B42EEC"/>
    <w:rsid w:val="00B43D39"/>
    <w:rsid w:val="00B44998"/>
    <w:rsid w:val="00B44F03"/>
    <w:rsid w:val="00B51905"/>
    <w:rsid w:val="00B54107"/>
    <w:rsid w:val="00B60B42"/>
    <w:rsid w:val="00B60CDA"/>
    <w:rsid w:val="00B6392A"/>
    <w:rsid w:val="00B74D2D"/>
    <w:rsid w:val="00B76F4D"/>
    <w:rsid w:val="00B82D70"/>
    <w:rsid w:val="00B926D9"/>
    <w:rsid w:val="00B940F6"/>
    <w:rsid w:val="00B956C5"/>
    <w:rsid w:val="00BA6425"/>
    <w:rsid w:val="00BA78F9"/>
    <w:rsid w:val="00BB0AD6"/>
    <w:rsid w:val="00BB3451"/>
    <w:rsid w:val="00BB5A28"/>
    <w:rsid w:val="00BC0FB1"/>
    <w:rsid w:val="00BC30B2"/>
    <w:rsid w:val="00BC3D63"/>
    <w:rsid w:val="00BC43BC"/>
    <w:rsid w:val="00BC777A"/>
    <w:rsid w:val="00BD3819"/>
    <w:rsid w:val="00BD5D72"/>
    <w:rsid w:val="00BF19C3"/>
    <w:rsid w:val="00BF2735"/>
    <w:rsid w:val="00BF5669"/>
    <w:rsid w:val="00BF7594"/>
    <w:rsid w:val="00C0205D"/>
    <w:rsid w:val="00C024B4"/>
    <w:rsid w:val="00C03C23"/>
    <w:rsid w:val="00C04443"/>
    <w:rsid w:val="00C150AE"/>
    <w:rsid w:val="00C15AB3"/>
    <w:rsid w:val="00C17E42"/>
    <w:rsid w:val="00C20DDE"/>
    <w:rsid w:val="00C21FFF"/>
    <w:rsid w:val="00C3162F"/>
    <w:rsid w:val="00C36F59"/>
    <w:rsid w:val="00C37307"/>
    <w:rsid w:val="00C4250B"/>
    <w:rsid w:val="00C42ACD"/>
    <w:rsid w:val="00C43DE6"/>
    <w:rsid w:val="00C45559"/>
    <w:rsid w:val="00C516A3"/>
    <w:rsid w:val="00C535F6"/>
    <w:rsid w:val="00C56460"/>
    <w:rsid w:val="00C63B45"/>
    <w:rsid w:val="00C647FC"/>
    <w:rsid w:val="00C700A6"/>
    <w:rsid w:val="00C7041D"/>
    <w:rsid w:val="00C80741"/>
    <w:rsid w:val="00C80D25"/>
    <w:rsid w:val="00C84C9C"/>
    <w:rsid w:val="00C92DB0"/>
    <w:rsid w:val="00C94169"/>
    <w:rsid w:val="00C97925"/>
    <w:rsid w:val="00CA13F4"/>
    <w:rsid w:val="00CA6386"/>
    <w:rsid w:val="00CB08F3"/>
    <w:rsid w:val="00CB2046"/>
    <w:rsid w:val="00CB2E03"/>
    <w:rsid w:val="00CB52B9"/>
    <w:rsid w:val="00CB649A"/>
    <w:rsid w:val="00CC0B0E"/>
    <w:rsid w:val="00CC3487"/>
    <w:rsid w:val="00CC7F23"/>
    <w:rsid w:val="00CD0A9B"/>
    <w:rsid w:val="00CD4C49"/>
    <w:rsid w:val="00CD7127"/>
    <w:rsid w:val="00CE22D2"/>
    <w:rsid w:val="00CE542F"/>
    <w:rsid w:val="00CF2AFF"/>
    <w:rsid w:val="00CF2E4A"/>
    <w:rsid w:val="00CF4FAD"/>
    <w:rsid w:val="00CF51E8"/>
    <w:rsid w:val="00D00081"/>
    <w:rsid w:val="00D02862"/>
    <w:rsid w:val="00D0449C"/>
    <w:rsid w:val="00D05477"/>
    <w:rsid w:val="00D062B0"/>
    <w:rsid w:val="00D10B60"/>
    <w:rsid w:val="00D143D2"/>
    <w:rsid w:val="00D14B05"/>
    <w:rsid w:val="00D239C6"/>
    <w:rsid w:val="00D23FED"/>
    <w:rsid w:val="00D30521"/>
    <w:rsid w:val="00D349B4"/>
    <w:rsid w:val="00D3738A"/>
    <w:rsid w:val="00D446EE"/>
    <w:rsid w:val="00D52602"/>
    <w:rsid w:val="00D6182B"/>
    <w:rsid w:val="00D62795"/>
    <w:rsid w:val="00D725C6"/>
    <w:rsid w:val="00D766A5"/>
    <w:rsid w:val="00D80D08"/>
    <w:rsid w:val="00D85170"/>
    <w:rsid w:val="00D862F4"/>
    <w:rsid w:val="00D871E5"/>
    <w:rsid w:val="00D87710"/>
    <w:rsid w:val="00D90394"/>
    <w:rsid w:val="00D90AE4"/>
    <w:rsid w:val="00D94A15"/>
    <w:rsid w:val="00D96FF6"/>
    <w:rsid w:val="00DB01FA"/>
    <w:rsid w:val="00DB2DCA"/>
    <w:rsid w:val="00DB3539"/>
    <w:rsid w:val="00DB4553"/>
    <w:rsid w:val="00DB476E"/>
    <w:rsid w:val="00DB5154"/>
    <w:rsid w:val="00DC1372"/>
    <w:rsid w:val="00DC16DA"/>
    <w:rsid w:val="00DC1862"/>
    <w:rsid w:val="00DC1A9B"/>
    <w:rsid w:val="00DC25B2"/>
    <w:rsid w:val="00DC36C2"/>
    <w:rsid w:val="00DC5202"/>
    <w:rsid w:val="00DD043E"/>
    <w:rsid w:val="00DD2574"/>
    <w:rsid w:val="00DD2C8C"/>
    <w:rsid w:val="00DD6ECA"/>
    <w:rsid w:val="00DD7970"/>
    <w:rsid w:val="00DE0FA8"/>
    <w:rsid w:val="00DE1539"/>
    <w:rsid w:val="00DF216C"/>
    <w:rsid w:val="00DF25F5"/>
    <w:rsid w:val="00DF35CC"/>
    <w:rsid w:val="00DF76EE"/>
    <w:rsid w:val="00E00B9C"/>
    <w:rsid w:val="00E049DF"/>
    <w:rsid w:val="00E04F26"/>
    <w:rsid w:val="00E12E6B"/>
    <w:rsid w:val="00E15B26"/>
    <w:rsid w:val="00E16FF0"/>
    <w:rsid w:val="00E2076C"/>
    <w:rsid w:val="00E21C93"/>
    <w:rsid w:val="00E2225C"/>
    <w:rsid w:val="00E22710"/>
    <w:rsid w:val="00E22F11"/>
    <w:rsid w:val="00E23180"/>
    <w:rsid w:val="00E256BC"/>
    <w:rsid w:val="00E25817"/>
    <w:rsid w:val="00E263E4"/>
    <w:rsid w:val="00E26881"/>
    <w:rsid w:val="00E2790B"/>
    <w:rsid w:val="00E31C05"/>
    <w:rsid w:val="00E31F90"/>
    <w:rsid w:val="00E32CCB"/>
    <w:rsid w:val="00E34F16"/>
    <w:rsid w:val="00E364D8"/>
    <w:rsid w:val="00E402C0"/>
    <w:rsid w:val="00E4285C"/>
    <w:rsid w:val="00E4532D"/>
    <w:rsid w:val="00E47534"/>
    <w:rsid w:val="00E47D24"/>
    <w:rsid w:val="00E5024E"/>
    <w:rsid w:val="00E52A7E"/>
    <w:rsid w:val="00E53D03"/>
    <w:rsid w:val="00E543F0"/>
    <w:rsid w:val="00E550A3"/>
    <w:rsid w:val="00E561D9"/>
    <w:rsid w:val="00E57B7A"/>
    <w:rsid w:val="00E639BE"/>
    <w:rsid w:val="00E64AEA"/>
    <w:rsid w:val="00E70E3D"/>
    <w:rsid w:val="00E76316"/>
    <w:rsid w:val="00E80DDC"/>
    <w:rsid w:val="00E868F0"/>
    <w:rsid w:val="00E8728B"/>
    <w:rsid w:val="00E92D92"/>
    <w:rsid w:val="00E9409C"/>
    <w:rsid w:val="00E97CBB"/>
    <w:rsid w:val="00EA1503"/>
    <w:rsid w:val="00EA1972"/>
    <w:rsid w:val="00EA1BCB"/>
    <w:rsid w:val="00EA2827"/>
    <w:rsid w:val="00EA38AB"/>
    <w:rsid w:val="00EA5215"/>
    <w:rsid w:val="00EA5816"/>
    <w:rsid w:val="00EB08D4"/>
    <w:rsid w:val="00EB1A54"/>
    <w:rsid w:val="00EB1B6B"/>
    <w:rsid w:val="00EB29B0"/>
    <w:rsid w:val="00EB55DF"/>
    <w:rsid w:val="00EB60D4"/>
    <w:rsid w:val="00EC2A2B"/>
    <w:rsid w:val="00ED2A60"/>
    <w:rsid w:val="00ED5621"/>
    <w:rsid w:val="00ED5756"/>
    <w:rsid w:val="00ED6030"/>
    <w:rsid w:val="00ED68F2"/>
    <w:rsid w:val="00EE2C17"/>
    <w:rsid w:val="00EE42C1"/>
    <w:rsid w:val="00EE4670"/>
    <w:rsid w:val="00EE6A70"/>
    <w:rsid w:val="00EF20CB"/>
    <w:rsid w:val="00EF2DAB"/>
    <w:rsid w:val="00EF3557"/>
    <w:rsid w:val="00EF6CF1"/>
    <w:rsid w:val="00F00996"/>
    <w:rsid w:val="00F00DCF"/>
    <w:rsid w:val="00F06965"/>
    <w:rsid w:val="00F13AB6"/>
    <w:rsid w:val="00F1548C"/>
    <w:rsid w:val="00F17416"/>
    <w:rsid w:val="00F22297"/>
    <w:rsid w:val="00F23873"/>
    <w:rsid w:val="00F30FB0"/>
    <w:rsid w:val="00F3134A"/>
    <w:rsid w:val="00F371CC"/>
    <w:rsid w:val="00F37D2E"/>
    <w:rsid w:val="00F40829"/>
    <w:rsid w:val="00F41E17"/>
    <w:rsid w:val="00F47469"/>
    <w:rsid w:val="00F47F86"/>
    <w:rsid w:val="00F53E8D"/>
    <w:rsid w:val="00F55413"/>
    <w:rsid w:val="00F55B77"/>
    <w:rsid w:val="00F61649"/>
    <w:rsid w:val="00F62C9E"/>
    <w:rsid w:val="00F633BF"/>
    <w:rsid w:val="00F64743"/>
    <w:rsid w:val="00F6639F"/>
    <w:rsid w:val="00F70539"/>
    <w:rsid w:val="00F70EEE"/>
    <w:rsid w:val="00F71629"/>
    <w:rsid w:val="00F751F3"/>
    <w:rsid w:val="00F77F1D"/>
    <w:rsid w:val="00F80B30"/>
    <w:rsid w:val="00F80FD1"/>
    <w:rsid w:val="00F92E26"/>
    <w:rsid w:val="00F93F68"/>
    <w:rsid w:val="00F97DDF"/>
    <w:rsid w:val="00FA42C8"/>
    <w:rsid w:val="00FA4FE3"/>
    <w:rsid w:val="00FA6150"/>
    <w:rsid w:val="00FA6A02"/>
    <w:rsid w:val="00FB13AF"/>
    <w:rsid w:val="00FB685E"/>
    <w:rsid w:val="00FB7059"/>
    <w:rsid w:val="00FB738A"/>
    <w:rsid w:val="00FC5B77"/>
    <w:rsid w:val="00FC720F"/>
    <w:rsid w:val="00FC7CB1"/>
    <w:rsid w:val="00FD5C04"/>
    <w:rsid w:val="00FD5F4A"/>
    <w:rsid w:val="00FE1B28"/>
    <w:rsid w:val="00FE34D1"/>
    <w:rsid w:val="00FE3CB2"/>
    <w:rsid w:val="00FE4282"/>
    <w:rsid w:val="00FF38BB"/>
    <w:rsid w:val="00FF4797"/>
    <w:rsid w:val="00FF61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F48D"/>
  <w15:chartTrackingRefBased/>
  <w15:docId w15:val="{68D246CD-BC05-4785-AA25-D7F3E4F7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5B"/>
  </w:style>
  <w:style w:type="paragraph" w:styleId="Ttulo1">
    <w:name w:val="heading 1"/>
    <w:aliases w:val="Heading I"/>
    <w:basedOn w:val="Normal"/>
    <w:link w:val="Ttulo1Car"/>
    <w:qFormat/>
    <w:rsid w:val="00622264"/>
    <w:pPr>
      <w:keepNext/>
      <w:spacing w:after="0" w:line="360" w:lineRule="atLeast"/>
      <w:jc w:val="center"/>
      <w:outlineLvl w:val="0"/>
    </w:pPr>
    <w:rPr>
      <w:rFonts w:ascii="Times New Roman" w:eastAsia="Times New Roman" w:hAnsi="Times New Roman" w:cs="Times New Roman"/>
      <w:b/>
      <w:bCs/>
      <w:sz w:val="20"/>
      <w:szCs w:val="20"/>
      <w:lang w:eastAsia="es-MX"/>
    </w:rPr>
  </w:style>
  <w:style w:type="paragraph" w:styleId="Ttulo2">
    <w:name w:val="heading 2"/>
    <w:aliases w:val="Heading II"/>
    <w:basedOn w:val="Normal"/>
    <w:link w:val="Ttulo2Car"/>
    <w:qFormat/>
    <w:rsid w:val="00622264"/>
    <w:pPr>
      <w:keepNext/>
      <w:spacing w:after="0" w:line="240" w:lineRule="atLeast"/>
      <w:jc w:val="both"/>
      <w:outlineLvl w:val="1"/>
    </w:pPr>
    <w:rPr>
      <w:rFonts w:ascii="Arial" w:eastAsia="Times New Roman" w:hAnsi="Arial" w:cs="Arial"/>
      <w:b/>
      <w:bCs/>
      <w:sz w:val="20"/>
      <w:szCs w:val="20"/>
      <w:lang w:eastAsia="es-MX"/>
    </w:rPr>
  </w:style>
  <w:style w:type="paragraph" w:styleId="Ttulo3">
    <w:name w:val="heading 3"/>
    <w:basedOn w:val="Normal"/>
    <w:link w:val="Ttulo3Car"/>
    <w:qFormat/>
    <w:rsid w:val="00622264"/>
    <w:pPr>
      <w:keepNext/>
      <w:spacing w:after="0" w:line="240" w:lineRule="auto"/>
      <w:jc w:val="center"/>
      <w:outlineLvl w:val="2"/>
    </w:pPr>
    <w:rPr>
      <w:rFonts w:ascii="Arial" w:eastAsia="Times New Roman" w:hAnsi="Arial" w:cs="Arial"/>
      <w:b/>
      <w:bCs/>
      <w:sz w:val="24"/>
      <w:szCs w:val="24"/>
      <w:lang w:eastAsia="es-MX"/>
    </w:rPr>
  </w:style>
  <w:style w:type="paragraph" w:styleId="Ttulo4">
    <w:name w:val="heading 4"/>
    <w:basedOn w:val="Normal"/>
    <w:link w:val="Ttulo4Car"/>
    <w:qFormat/>
    <w:rsid w:val="00622264"/>
    <w:pPr>
      <w:keepNext/>
      <w:spacing w:after="0" w:line="360" w:lineRule="atLeast"/>
      <w:jc w:val="center"/>
      <w:outlineLvl w:val="3"/>
    </w:pPr>
    <w:rPr>
      <w:rFonts w:ascii="Arial" w:eastAsia="Times New Roman" w:hAnsi="Arial" w:cs="Arial"/>
      <w:b/>
      <w:bCs/>
      <w:sz w:val="20"/>
      <w:szCs w:val="20"/>
      <w:lang w:eastAsia="es-MX"/>
    </w:rPr>
  </w:style>
  <w:style w:type="paragraph" w:styleId="Ttulo5">
    <w:name w:val="heading 5"/>
    <w:basedOn w:val="Normal"/>
    <w:link w:val="Ttulo5Car"/>
    <w:qFormat/>
    <w:rsid w:val="00622264"/>
    <w:pPr>
      <w:keepNext/>
      <w:spacing w:after="0" w:line="360" w:lineRule="atLeast"/>
      <w:jc w:val="both"/>
      <w:outlineLvl w:val="4"/>
    </w:pPr>
    <w:rPr>
      <w:rFonts w:ascii="Times New Roman" w:eastAsia="Times New Roman" w:hAnsi="Times New Roman" w:cs="Times New Roman"/>
      <w:b/>
      <w:bCs/>
      <w:sz w:val="20"/>
      <w:szCs w:val="20"/>
      <w:u w:val="single"/>
      <w:lang w:eastAsia="es-MX"/>
    </w:rPr>
  </w:style>
  <w:style w:type="paragraph" w:styleId="Ttulo6">
    <w:name w:val="heading 6"/>
    <w:basedOn w:val="Normal"/>
    <w:link w:val="Ttulo6Car"/>
    <w:qFormat/>
    <w:rsid w:val="00622264"/>
    <w:pPr>
      <w:keepNext/>
      <w:spacing w:after="0" w:line="360" w:lineRule="atLeast"/>
      <w:jc w:val="both"/>
      <w:outlineLvl w:val="5"/>
    </w:pPr>
    <w:rPr>
      <w:rFonts w:ascii="Times New Roman" w:eastAsia="Times New Roman" w:hAnsi="Times New Roman" w:cs="Times New Roman"/>
      <w:b/>
      <w:bCs/>
      <w:sz w:val="20"/>
      <w:szCs w:val="20"/>
      <w:lang w:eastAsia="es-MX"/>
    </w:rPr>
  </w:style>
  <w:style w:type="paragraph" w:styleId="Ttulo7">
    <w:name w:val="heading 7"/>
    <w:basedOn w:val="Normal"/>
    <w:link w:val="Ttulo7Car"/>
    <w:qFormat/>
    <w:rsid w:val="00622264"/>
    <w:pPr>
      <w:keepNext/>
      <w:spacing w:after="0" w:line="240" w:lineRule="auto"/>
      <w:jc w:val="both"/>
      <w:outlineLvl w:val="6"/>
    </w:pPr>
    <w:rPr>
      <w:rFonts w:ascii="Times New Roman" w:eastAsia="Times New Roman" w:hAnsi="Times New Roman" w:cs="Times New Roman"/>
      <w:b/>
      <w:bCs/>
      <w:sz w:val="24"/>
      <w:szCs w:val="24"/>
      <w:lang w:eastAsia="es-MX"/>
    </w:rPr>
  </w:style>
  <w:style w:type="paragraph" w:styleId="Ttulo8">
    <w:name w:val="heading 8"/>
    <w:basedOn w:val="Normal"/>
    <w:link w:val="Ttulo8Car"/>
    <w:qFormat/>
    <w:rsid w:val="00622264"/>
    <w:pPr>
      <w:keepNext/>
      <w:spacing w:after="0" w:line="360" w:lineRule="atLeast"/>
      <w:jc w:val="both"/>
      <w:outlineLvl w:val="7"/>
    </w:pPr>
    <w:rPr>
      <w:rFonts w:ascii="Times New Roman" w:eastAsia="Times New Roman" w:hAnsi="Times New Roman" w:cs="Times New Roman"/>
      <w:sz w:val="20"/>
      <w:szCs w:val="20"/>
      <w:lang w:eastAsia="es-MX"/>
    </w:rPr>
  </w:style>
  <w:style w:type="paragraph" w:styleId="Ttulo9">
    <w:name w:val="heading 9"/>
    <w:basedOn w:val="Normal"/>
    <w:link w:val="Ttulo9Car"/>
    <w:qFormat/>
    <w:rsid w:val="00622264"/>
    <w:pPr>
      <w:keepNext/>
      <w:spacing w:after="0" w:line="360" w:lineRule="atLeast"/>
      <w:ind w:left="708"/>
      <w:jc w:val="both"/>
      <w:outlineLvl w:val="8"/>
    </w:pPr>
    <w:rPr>
      <w:rFonts w:ascii="Times New Roman" w:eastAsia="Times New Roman" w:hAnsi="Times New Roman" w:cs="Times New Roman"/>
      <w:b/>
      <w:bCs/>
      <w:sz w:val="20"/>
      <w:szCs w:val="20"/>
      <w:u w:val="single"/>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ing I Car"/>
    <w:basedOn w:val="Fuentedeprrafopredeter"/>
    <w:link w:val="Ttulo1"/>
    <w:rsid w:val="00622264"/>
    <w:rPr>
      <w:rFonts w:ascii="Times New Roman" w:eastAsia="Times New Roman" w:hAnsi="Times New Roman" w:cs="Times New Roman"/>
      <w:b/>
      <w:bCs/>
      <w:sz w:val="20"/>
      <w:szCs w:val="20"/>
      <w:lang w:eastAsia="es-MX"/>
    </w:rPr>
  </w:style>
  <w:style w:type="character" w:customStyle="1" w:styleId="Ttulo2Car">
    <w:name w:val="Título 2 Car"/>
    <w:aliases w:val="Heading II Car"/>
    <w:basedOn w:val="Fuentedeprrafopredeter"/>
    <w:link w:val="Ttulo2"/>
    <w:rsid w:val="00622264"/>
    <w:rPr>
      <w:rFonts w:ascii="Arial" w:eastAsia="Times New Roman" w:hAnsi="Arial" w:cs="Arial"/>
      <w:b/>
      <w:bCs/>
      <w:sz w:val="20"/>
      <w:szCs w:val="20"/>
      <w:lang w:eastAsia="es-MX"/>
    </w:rPr>
  </w:style>
  <w:style w:type="character" w:customStyle="1" w:styleId="Ttulo3Car">
    <w:name w:val="Título 3 Car"/>
    <w:basedOn w:val="Fuentedeprrafopredeter"/>
    <w:link w:val="Ttulo3"/>
    <w:rsid w:val="00622264"/>
    <w:rPr>
      <w:rFonts w:ascii="Arial" w:eastAsia="Times New Roman" w:hAnsi="Arial" w:cs="Arial"/>
      <w:b/>
      <w:bCs/>
      <w:sz w:val="24"/>
      <w:szCs w:val="24"/>
      <w:lang w:eastAsia="es-MX"/>
    </w:rPr>
  </w:style>
  <w:style w:type="character" w:customStyle="1" w:styleId="Ttulo4Car">
    <w:name w:val="Título 4 Car"/>
    <w:basedOn w:val="Fuentedeprrafopredeter"/>
    <w:link w:val="Ttulo4"/>
    <w:rsid w:val="00622264"/>
    <w:rPr>
      <w:rFonts w:ascii="Arial" w:eastAsia="Times New Roman" w:hAnsi="Arial" w:cs="Arial"/>
      <w:b/>
      <w:bCs/>
      <w:sz w:val="20"/>
      <w:szCs w:val="20"/>
      <w:lang w:eastAsia="es-MX"/>
    </w:rPr>
  </w:style>
  <w:style w:type="character" w:customStyle="1" w:styleId="Ttulo5Car">
    <w:name w:val="Título 5 Car"/>
    <w:basedOn w:val="Fuentedeprrafopredeter"/>
    <w:link w:val="Ttulo5"/>
    <w:rsid w:val="00622264"/>
    <w:rPr>
      <w:rFonts w:ascii="Times New Roman" w:eastAsia="Times New Roman" w:hAnsi="Times New Roman" w:cs="Times New Roman"/>
      <w:b/>
      <w:bCs/>
      <w:sz w:val="20"/>
      <w:szCs w:val="20"/>
      <w:u w:val="single"/>
      <w:lang w:eastAsia="es-MX"/>
    </w:rPr>
  </w:style>
  <w:style w:type="character" w:customStyle="1" w:styleId="Ttulo6Car">
    <w:name w:val="Título 6 Car"/>
    <w:basedOn w:val="Fuentedeprrafopredeter"/>
    <w:link w:val="Ttulo6"/>
    <w:rsid w:val="00622264"/>
    <w:rPr>
      <w:rFonts w:ascii="Times New Roman" w:eastAsia="Times New Roman" w:hAnsi="Times New Roman" w:cs="Times New Roman"/>
      <w:b/>
      <w:bCs/>
      <w:sz w:val="20"/>
      <w:szCs w:val="20"/>
      <w:lang w:eastAsia="es-MX"/>
    </w:rPr>
  </w:style>
  <w:style w:type="character" w:customStyle="1" w:styleId="Ttulo7Car">
    <w:name w:val="Título 7 Car"/>
    <w:basedOn w:val="Fuentedeprrafopredeter"/>
    <w:link w:val="Ttulo7"/>
    <w:rsid w:val="00622264"/>
    <w:rPr>
      <w:rFonts w:ascii="Times New Roman" w:eastAsia="Times New Roman" w:hAnsi="Times New Roman" w:cs="Times New Roman"/>
      <w:b/>
      <w:bCs/>
      <w:sz w:val="24"/>
      <w:szCs w:val="24"/>
      <w:lang w:eastAsia="es-MX"/>
    </w:rPr>
  </w:style>
  <w:style w:type="character" w:customStyle="1" w:styleId="Ttulo8Car">
    <w:name w:val="Título 8 Car"/>
    <w:basedOn w:val="Fuentedeprrafopredeter"/>
    <w:link w:val="Ttulo8"/>
    <w:rsid w:val="00622264"/>
    <w:rPr>
      <w:rFonts w:ascii="Times New Roman" w:eastAsia="Times New Roman" w:hAnsi="Times New Roman" w:cs="Times New Roman"/>
      <w:sz w:val="20"/>
      <w:szCs w:val="20"/>
      <w:lang w:eastAsia="es-MX"/>
    </w:rPr>
  </w:style>
  <w:style w:type="character" w:customStyle="1" w:styleId="Ttulo9Car">
    <w:name w:val="Título 9 Car"/>
    <w:basedOn w:val="Fuentedeprrafopredeter"/>
    <w:link w:val="Ttulo9"/>
    <w:rsid w:val="00622264"/>
    <w:rPr>
      <w:rFonts w:ascii="Times New Roman" w:eastAsia="Times New Roman" w:hAnsi="Times New Roman" w:cs="Times New Roman"/>
      <w:b/>
      <w:bCs/>
      <w:sz w:val="20"/>
      <w:szCs w:val="20"/>
      <w:u w:val="single"/>
      <w:lang w:eastAsia="es-MX"/>
    </w:rPr>
  </w:style>
  <w:style w:type="numbering" w:customStyle="1" w:styleId="Sinlista1">
    <w:name w:val="Sin lista1"/>
    <w:next w:val="Sinlista"/>
    <w:uiPriority w:val="99"/>
    <w:semiHidden/>
    <w:unhideWhenUsed/>
    <w:rsid w:val="00622264"/>
  </w:style>
  <w:style w:type="character" w:styleId="Hipervnculo">
    <w:name w:val="Hyperlink"/>
    <w:uiPriority w:val="99"/>
    <w:unhideWhenUsed/>
    <w:rsid w:val="00622264"/>
    <w:rPr>
      <w:rFonts w:ascii="Times New Roman" w:hAnsi="Times New Roman" w:cs="Times New Roman" w:hint="default"/>
      <w:color w:val="0000FF"/>
      <w:u w:val="single"/>
    </w:rPr>
  </w:style>
  <w:style w:type="character" w:styleId="Hipervnculovisitado">
    <w:name w:val="FollowedHyperlink"/>
    <w:uiPriority w:val="99"/>
    <w:semiHidden/>
    <w:unhideWhenUsed/>
    <w:rsid w:val="00622264"/>
    <w:rPr>
      <w:color w:val="800080"/>
      <w:u w:val="single"/>
    </w:rPr>
  </w:style>
  <w:style w:type="character" w:customStyle="1" w:styleId="Ttulo1Car1">
    <w:name w:val="Título 1 Car1"/>
    <w:aliases w:val="Heading I Car1"/>
    <w:uiPriority w:val="9"/>
    <w:rsid w:val="00622264"/>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622264"/>
    <w:rPr>
      <w:rFonts w:ascii="Calibri Light" w:eastAsia="Times New Roman" w:hAnsi="Calibri Light" w:cs="Times New Roman"/>
      <w:color w:val="2F5496"/>
      <w:sz w:val="26"/>
      <w:szCs w:val="26"/>
    </w:rPr>
  </w:style>
  <w:style w:type="paragraph" w:customStyle="1" w:styleId="msonormal0">
    <w:name w:val="msonormal"/>
    <w:basedOn w:val="Normal"/>
    <w:rsid w:val="0062226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semiHidden/>
    <w:unhideWhenUsed/>
    <w:rsid w:val="0062226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dice1">
    <w:name w:val="index 1"/>
    <w:basedOn w:val="Normal"/>
    <w:autoRedefine/>
    <w:uiPriority w:val="99"/>
    <w:semiHidden/>
    <w:unhideWhenUsed/>
    <w:rsid w:val="00622264"/>
    <w:pPr>
      <w:autoSpaceDE w:val="0"/>
      <w:autoSpaceDN w:val="0"/>
      <w:spacing w:after="0" w:line="240" w:lineRule="auto"/>
      <w:ind w:left="160" w:hanging="160"/>
    </w:pPr>
    <w:rPr>
      <w:rFonts w:ascii="Arial" w:eastAsia="Times New Roman" w:hAnsi="Arial" w:cs="Arial"/>
      <w:sz w:val="16"/>
      <w:szCs w:val="16"/>
      <w:lang w:eastAsia="es-MX"/>
    </w:rPr>
  </w:style>
  <w:style w:type="paragraph" w:styleId="TDC1">
    <w:name w:val="toc 1"/>
    <w:basedOn w:val="Normal"/>
    <w:autoRedefine/>
    <w:uiPriority w:val="39"/>
    <w:unhideWhenUsed/>
    <w:rsid w:val="00622264"/>
    <w:pPr>
      <w:autoSpaceDE w:val="0"/>
      <w:autoSpaceDN w:val="0"/>
      <w:spacing w:after="0" w:line="240" w:lineRule="auto"/>
    </w:pPr>
    <w:rPr>
      <w:rFonts w:ascii="Arial" w:eastAsia="Times New Roman" w:hAnsi="Arial" w:cs="Arial"/>
      <w:sz w:val="24"/>
      <w:szCs w:val="24"/>
      <w:lang w:eastAsia="es-MX"/>
    </w:rPr>
  </w:style>
  <w:style w:type="paragraph" w:styleId="TDC2">
    <w:name w:val="toc 2"/>
    <w:basedOn w:val="Normal"/>
    <w:autoRedefine/>
    <w:uiPriority w:val="39"/>
    <w:unhideWhenUsed/>
    <w:rsid w:val="00622264"/>
    <w:pPr>
      <w:autoSpaceDE w:val="0"/>
      <w:autoSpaceDN w:val="0"/>
      <w:spacing w:after="0" w:line="240" w:lineRule="auto"/>
      <w:ind w:left="160"/>
    </w:pPr>
    <w:rPr>
      <w:rFonts w:ascii="Arial" w:eastAsia="Times New Roman" w:hAnsi="Arial" w:cs="Arial"/>
      <w:sz w:val="16"/>
      <w:szCs w:val="16"/>
      <w:lang w:eastAsia="es-MX"/>
    </w:rPr>
  </w:style>
  <w:style w:type="paragraph" w:styleId="TDC3">
    <w:name w:val="toc 3"/>
    <w:basedOn w:val="Normal"/>
    <w:autoRedefine/>
    <w:uiPriority w:val="39"/>
    <w:unhideWhenUsed/>
    <w:rsid w:val="00622264"/>
    <w:pPr>
      <w:spacing w:after="100" w:line="256" w:lineRule="auto"/>
      <w:ind w:left="440"/>
    </w:pPr>
    <w:rPr>
      <w:rFonts w:ascii="Calibri" w:eastAsia="Times New Roman" w:hAnsi="Calibri" w:cs="Times New Roman"/>
      <w:lang w:eastAsia="es-MX"/>
    </w:rPr>
  </w:style>
  <w:style w:type="paragraph" w:styleId="Sangranormal">
    <w:name w:val="Normal Indent"/>
    <w:basedOn w:val="Normal"/>
    <w:uiPriority w:val="99"/>
    <w:unhideWhenUsed/>
    <w:rsid w:val="00622264"/>
    <w:pPr>
      <w:autoSpaceDE w:val="0"/>
      <w:autoSpaceDN w:val="0"/>
      <w:spacing w:after="0" w:line="240" w:lineRule="auto"/>
      <w:ind w:left="708"/>
    </w:pPr>
    <w:rPr>
      <w:rFonts w:ascii="Arial" w:eastAsia="Times New Roman" w:hAnsi="Arial" w:cs="Arial"/>
      <w:sz w:val="16"/>
      <w:szCs w:val="16"/>
      <w:lang w:eastAsia="es-MX"/>
    </w:rPr>
  </w:style>
  <w:style w:type="paragraph" w:styleId="Textonotapie">
    <w:name w:val="footnote text"/>
    <w:basedOn w:val="Normal"/>
    <w:link w:val="TextonotapieCar"/>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TextonotapieCar">
    <w:name w:val="Texto nota pie Car"/>
    <w:basedOn w:val="Fuentedeprrafopredeter"/>
    <w:link w:val="Textonotapie"/>
    <w:rsid w:val="00622264"/>
    <w:rPr>
      <w:rFonts w:ascii="Times New Roman" w:eastAsia="Times New Roman" w:hAnsi="Times New Roman" w:cs="Times New Roman"/>
      <w:sz w:val="20"/>
      <w:szCs w:val="20"/>
      <w:lang w:eastAsia="es-MX"/>
    </w:rPr>
  </w:style>
  <w:style w:type="paragraph" w:styleId="Textocomentario">
    <w:name w:val="annotation text"/>
    <w:basedOn w:val="Normal"/>
    <w:link w:val="TextocomentarioCar"/>
    <w:uiPriority w:val="99"/>
    <w:unhideWhenUsed/>
    <w:rsid w:val="00622264"/>
    <w:pPr>
      <w:spacing w:after="0" w:line="240" w:lineRule="auto"/>
    </w:pPr>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uiPriority w:val="99"/>
    <w:qFormat/>
    <w:rsid w:val="00622264"/>
    <w:rPr>
      <w:rFonts w:ascii="Times New Roman" w:eastAsia="Times New Roman" w:hAnsi="Times New Roman" w:cs="Times New Roman"/>
      <w:sz w:val="20"/>
      <w:szCs w:val="20"/>
      <w:lang w:eastAsia="es-MX"/>
    </w:rPr>
  </w:style>
  <w:style w:type="paragraph" w:styleId="Encabezado">
    <w:name w:val="header"/>
    <w:basedOn w:val="Normal"/>
    <w:link w:val="EncabezadoCar"/>
    <w:unhideWhenUsed/>
    <w:rsid w:val="00622264"/>
    <w:pPr>
      <w:spacing w:after="0" w:line="240" w:lineRule="auto"/>
    </w:pPr>
    <w:rPr>
      <w:rFonts w:ascii="Times New Roman" w:eastAsia="Times New Roman" w:hAnsi="Times New Roman" w:cs="Times New Roman"/>
      <w:sz w:val="24"/>
      <w:szCs w:val="24"/>
      <w:lang w:eastAsia="es-MX"/>
    </w:rPr>
  </w:style>
  <w:style w:type="character" w:customStyle="1" w:styleId="EncabezadoCar">
    <w:name w:val="Encabezado Car"/>
    <w:basedOn w:val="Fuentedeprrafopredeter"/>
    <w:link w:val="Encabezado"/>
    <w:rsid w:val="00622264"/>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PiedepginaCar">
    <w:name w:val="Pie de página Car"/>
    <w:basedOn w:val="Fuentedeprrafopredeter"/>
    <w:link w:val="Piedepgina"/>
    <w:uiPriority w:val="99"/>
    <w:rsid w:val="00622264"/>
    <w:rPr>
      <w:rFonts w:ascii="Times New Roman" w:eastAsia="Times New Roman" w:hAnsi="Times New Roman" w:cs="Times New Roman"/>
      <w:sz w:val="20"/>
      <w:szCs w:val="20"/>
      <w:lang w:eastAsia="es-MX"/>
    </w:rPr>
  </w:style>
  <w:style w:type="paragraph" w:styleId="Listaconvietas">
    <w:name w:val="List Bullet"/>
    <w:basedOn w:val="Normal"/>
    <w:uiPriority w:val="99"/>
    <w:semiHidden/>
    <w:unhideWhenUsed/>
    <w:rsid w:val="00622264"/>
    <w:pPr>
      <w:spacing w:line="256" w:lineRule="auto"/>
      <w:ind w:left="720" w:hanging="720"/>
    </w:pPr>
    <w:rPr>
      <w:rFonts w:ascii="Calibri" w:eastAsia="Times New Roman" w:hAnsi="Calibri" w:cs="Times New Roman"/>
      <w:lang w:eastAsia="es-MX"/>
    </w:rPr>
  </w:style>
  <w:style w:type="paragraph" w:customStyle="1" w:styleId="msolistbulletcxspfirst">
    <w:name w:val="msolistbulletcxspfirst"/>
    <w:basedOn w:val="Normal"/>
    <w:rsid w:val="00622264"/>
    <w:pPr>
      <w:spacing w:after="0" w:line="256" w:lineRule="auto"/>
      <w:ind w:left="720" w:hanging="720"/>
    </w:pPr>
    <w:rPr>
      <w:rFonts w:ascii="Calibri" w:eastAsia="Times New Roman" w:hAnsi="Calibri" w:cs="Times New Roman"/>
      <w:lang w:eastAsia="es-MX"/>
    </w:rPr>
  </w:style>
  <w:style w:type="paragraph" w:customStyle="1" w:styleId="msolistbulletcxspmiddle">
    <w:name w:val="msolistbulletcxspmiddle"/>
    <w:basedOn w:val="Normal"/>
    <w:rsid w:val="00622264"/>
    <w:pPr>
      <w:spacing w:after="0" w:line="256" w:lineRule="auto"/>
      <w:ind w:left="720" w:hanging="720"/>
    </w:pPr>
    <w:rPr>
      <w:rFonts w:ascii="Calibri" w:eastAsia="Times New Roman" w:hAnsi="Calibri" w:cs="Times New Roman"/>
      <w:lang w:eastAsia="es-MX"/>
    </w:rPr>
  </w:style>
  <w:style w:type="paragraph" w:customStyle="1" w:styleId="msolistbulletcxsplast">
    <w:name w:val="msolistbulletcxsplast"/>
    <w:basedOn w:val="Normal"/>
    <w:rsid w:val="00622264"/>
    <w:pPr>
      <w:spacing w:line="256" w:lineRule="auto"/>
      <w:ind w:left="720" w:hanging="720"/>
    </w:pPr>
    <w:rPr>
      <w:rFonts w:ascii="Calibri" w:eastAsia="Times New Roman" w:hAnsi="Calibri" w:cs="Times New Roman"/>
      <w:lang w:eastAsia="es-MX"/>
    </w:rPr>
  </w:style>
  <w:style w:type="paragraph" w:styleId="Listaconvietas2">
    <w:name w:val="List Bullet 2"/>
    <w:basedOn w:val="Normal"/>
    <w:unhideWhenUsed/>
    <w:rsid w:val="00622264"/>
    <w:pPr>
      <w:overflowPunct w:val="0"/>
      <w:autoSpaceDE w:val="0"/>
      <w:autoSpaceDN w:val="0"/>
      <w:spacing w:after="180" w:line="240" w:lineRule="auto"/>
      <w:ind w:left="720" w:hanging="360"/>
    </w:pPr>
    <w:rPr>
      <w:rFonts w:ascii="Times New Roman" w:eastAsia="Times New Roman" w:hAnsi="Times New Roman" w:cs="Times New Roman"/>
      <w:sz w:val="20"/>
      <w:szCs w:val="20"/>
      <w:lang w:eastAsia="es-MX"/>
    </w:rPr>
  </w:style>
  <w:style w:type="paragraph" w:styleId="Ttulo">
    <w:name w:val="Title"/>
    <w:basedOn w:val="Normal"/>
    <w:link w:val="TtuloCar"/>
    <w:uiPriority w:val="99"/>
    <w:qFormat/>
    <w:rsid w:val="00622264"/>
    <w:pPr>
      <w:spacing w:after="0" w:line="240" w:lineRule="auto"/>
      <w:jc w:val="center"/>
    </w:pPr>
    <w:rPr>
      <w:rFonts w:ascii="Arial" w:eastAsia="Times New Roman" w:hAnsi="Arial" w:cs="Arial"/>
      <w:b/>
      <w:bCs/>
      <w:sz w:val="20"/>
      <w:szCs w:val="20"/>
      <w:u w:val="single"/>
      <w:lang w:eastAsia="es-MX"/>
    </w:rPr>
  </w:style>
  <w:style w:type="character" w:customStyle="1" w:styleId="TtuloCar">
    <w:name w:val="Título Car"/>
    <w:basedOn w:val="Fuentedeprrafopredeter"/>
    <w:link w:val="Ttulo"/>
    <w:uiPriority w:val="99"/>
    <w:rsid w:val="00622264"/>
    <w:rPr>
      <w:rFonts w:ascii="Arial" w:eastAsia="Times New Roman" w:hAnsi="Arial" w:cs="Arial"/>
      <w:b/>
      <w:bCs/>
      <w:sz w:val="20"/>
      <w:szCs w:val="20"/>
      <w:u w:val="single"/>
      <w:lang w:eastAsia="es-MX"/>
    </w:rPr>
  </w:style>
  <w:style w:type="paragraph" w:styleId="Textoindependiente">
    <w:name w:val="Body Text"/>
    <w:basedOn w:val="Normal"/>
    <w:link w:val="TextoindependienteCar"/>
    <w:unhideWhenUsed/>
    <w:rsid w:val="00622264"/>
    <w:pPr>
      <w:spacing w:after="0" w:line="360" w:lineRule="atLeast"/>
      <w:jc w:val="both"/>
    </w:pPr>
    <w:rPr>
      <w:rFonts w:ascii="Arial" w:eastAsia="Times New Roman" w:hAnsi="Arial" w:cs="Arial"/>
      <w:spacing w:val="-3"/>
      <w:sz w:val="20"/>
      <w:szCs w:val="20"/>
      <w:lang w:eastAsia="es-MX"/>
    </w:rPr>
  </w:style>
  <w:style w:type="character" w:customStyle="1" w:styleId="TextoindependienteCar">
    <w:name w:val="Texto independiente Car"/>
    <w:basedOn w:val="Fuentedeprrafopredeter"/>
    <w:link w:val="Textoindependiente"/>
    <w:rsid w:val="00622264"/>
    <w:rPr>
      <w:rFonts w:ascii="Arial" w:eastAsia="Times New Roman" w:hAnsi="Arial" w:cs="Arial"/>
      <w:spacing w:val="-3"/>
      <w:sz w:val="20"/>
      <w:szCs w:val="20"/>
      <w:lang w:eastAsia="es-MX"/>
    </w:rPr>
  </w:style>
  <w:style w:type="paragraph" w:styleId="Sangradetextonormal">
    <w:name w:val="Body Text Indent"/>
    <w:basedOn w:val="Normal"/>
    <w:link w:val="SangradetextonormalCar"/>
    <w:unhideWhenUsed/>
    <w:rsid w:val="00622264"/>
    <w:pPr>
      <w:spacing w:after="0" w:line="360" w:lineRule="atLeast"/>
      <w:ind w:firstLine="4"/>
      <w:jc w:val="both"/>
    </w:pPr>
    <w:rPr>
      <w:rFonts w:ascii="Times New Roman" w:eastAsia="Times New Roman" w:hAnsi="Times New Roman" w:cs="Times New Roman"/>
      <w:sz w:val="20"/>
      <w:szCs w:val="20"/>
      <w:lang w:eastAsia="es-MX"/>
    </w:rPr>
  </w:style>
  <w:style w:type="character" w:customStyle="1" w:styleId="SangradetextonormalCar">
    <w:name w:val="Sangría de texto normal Car"/>
    <w:basedOn w:val="Fuentedeprrafopredeter"/>
    <w:link w:val="Sangradetextonormal"/>
    <w:rsid w:val="00622264"/>
    <w:rPr>
      <w:rFonts w:ascii="Times New Roman" w:eastAsia="Times New Roman" w:hAnsi="Times New Roman" w:cs="Times New Roman"/>
      <w:sz w:val="20"/>
      <w:szCs w:val="20"/>
      <w:lang w:eastAsia="es-MX"/>
    </w:rPr>
  </w:style>
  <w:style w:type="paragraph" w:styleId="Subttulo">
    <w:name w:val="Subtitle"/>
    <w:basedOn w:val="Normal"/>
    <w:link w:val="SubttuloCar"/>
    <w:uiPriority w:val="99"/>
    <w:qFormat/>
    <w:rsid w:val="00622264"/>
    <w:pPr>
      <w:spacing w:after="0" w:line="240" w:lineRule="auto"/>
    </w:pPr>
    <w:rPr>
      <w:rFonts w:ascii="Cambria" w:eastAsia="Times New Roman" w:hAnsi="Cambria" w:cs="Times New Roman"/>
      <w:sz w:val="24"/>
      <w:szCs w:val="24"/>
      <w:lang w:eastAsia="es-MX"/>
    </w:rPr>
  </w:style>
  <w:style w:type="character" w:customStyle="1" w:styleId="SubttuloCar">
    <w:name w:val="Subtítulo Car"/>
    <w:basedOn w:val="Fuentedeprrafopredeter"/>
    <w:link w:val="Subttulo"/>
    <w:uiPriority w:val="99"/>
    <w:rsid w:val="00622264"/>
    <w:rPr>
      <w:rFonts w:ascii="Cambria" w:eastAsia="Times New Roman" w:hAnsi="Cambria" w:cs="Times New Roman"/>
      <w:sz w:val="24"/>
      <w:szCs w:val="24"/>
      <w:lang w:eastAsia="es-MX"/>
    </w:rPr>
  </w:style>
  <w:style w:type="paragraph" w:styleId="Textoindependiente2">
    <w:name w:val="Body Text 2"/>
    <w:basedOn w:val="Normal"/>
    <w:link w:val="Textoindependiente2Car"/>
    <w:unhideWhenUsed/>
    <w:rsid w:val="00622264"/>
    <w:pPr>
      <w:spacing w:after="0" w:line="360" w:lineRule="atLeast"/>
      <w:jc w:val="both"/>
    </w:pPr>
    <w:rPr>
      <w:rFonts w:ascii="Times New Roman" w:eastAsia="Times New Roman" w:hAnsi="Times New Roman" w:cs="Times New Roman"/>
      <w:sz w:val="20"/>
      <w:szCs w:val="20"/>
      <w:lang w:eastAsia="es-MX"/>
    </w:rPr>
  </w:style>
  <w:style w:type="character" w:customStyle="1" w:styleId="Textoindependiente2Car">
    <w:name w:val="Texto independiente 2 Car"/>
    <w:basedOn w:val="Fuentedeprrafopredeter"/>
    <w:link w:val="Textoindependiente2"/>
    <w:rsid w:val="00622264"/>
    <w:rPr>
      <w:rFonts w:ascii="Times New Roman" w:eastAsia="Times New Roman" w:hAnsi="Times New Roman" w:cs="Times New Roman"/>
      <w:sz w:val="20"/>
      <w:szCs w:val="20"/>
      <w:lang w:eastAsia="es-MX"/>
    </w:rPr>
  </w:style>
  <w:style w:type="paragraph" w:styleId="Textoindependiente3">
    <w:name w:val="Body Text 3"/>
    <w:basedOn w:val="Normal"/>
    <w:link w:val="Textoindependiente3Car"/>
    <w:unhideWhenUsed/>
    <w:rsid w:val="00622264"/>
    <w:pPr>
      <w:spacing w:after="0" w:line="240" w:lineRule="auto"/>
      <w:jc w:val="both"/>
    </w:pPr>
    <w:rPr>
      <w:rFonts w:ascii="Times New Roman" w:eastAsia="Times New Roman" w:hAnsi="Times New Roman" w:cs="Times New Roman"/>
      <w:b/>
      <w:bCs/>
      <w:sz w:val="24"/>
      <w:szCs w:val="24"/>
      <w:u w:val="single"/>
      <w:lang w:eastAsia="es-MX"/>
    </w:rPr>
  </w:style>
  <w:style w:type="character" w:customStyle="1" w:styleId="Textoindependiente3Car">
    <w:name w:val="Texto independiente 3 Car"/>
    <w:basedOn w:val="Fuentedeprrafopredeter"/>
    <w:link w:val="Textoindependiente3"/>
    <w:rsid w:val="00622264"/>
    <w:rPr>
      <w:rFonts w:ascii="Times New Roman" w:eastAsia="Times New Roman" w:hAnsi="Times New Roman" w:cs="Times New Roman"/>
      <w:b/>
      <w:bCs/>
      <w:sz w:val="24"/>
      <w:szCs w:val="24"/>
      <w:u w:val="single"/>
      <w:lang w:eastAsia="es-MX"/>
    </w:rPr>
  </w:style>
  <w:style w:type="paragraph" w:styleId="Sangra2detindependiente">
    <w:name w:val="Body Text Indent 2"/>
    <w:basedOn w:val="Normal"/>
    <w:link w:val="Sangra2detindependienteCar"/>
    <w:unhideWhenUsed/>
    <w:rsid w:val="00622264"/>
    <w:pPr>
      <w:spacing w:after="0" w:line="360" w:lineRule="atLeast"/>
      <w:ind w:left="705" w:hanging="705"/>
      <w:jc w:val="both"/>
    </w:pPr>
    <w:rPr>
      <w:rFonts w:ascii="Times New Roman" w:eastAsia="Times New Roman" w:hAnsi="Times New Roman" w:cs="Times New Roman"/>
      <w:sz w:val="20"/>
      <w:szCs w:val="20"/>
      <w:lang w:eastAsia="es-MX"/>
    </w:rPr>
  </w:style>
  <w:style w:type="character" w:customStyle="1" w:styleId="Sangra2detindependienteCar">
    <w:name w:val="Sangría 2 de t. independiente Car"/>
    <w:basedOn w:val="Fuentedeprrafopredeter"/>
    <w:link w:val="Sangra2detindependiente"/>
    <w:rsid w:val="00622264"/>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622264"/>
    <w:pPr>
      <w:spacing w:after="0" w:line="240" w:lineRule="auto"/>
      <w:ind w:left="1800"/>
      <w:jc w:val="both"/>
    </w:pPr>
    <w:rPr>
      <w:rFonts w:ascii="Arial" w:eastAsia="Times New Roman" w:hAnsi="Arial" w:cs="Arial"/>
      <w:sz w:val="24"/>
      <w:szCs w:val="24"/>
      <w:lang w:eastAsia="es-MX"/>
    </w:rPr>
  </w:style>
  <w:style w:type="character" w:customStyle="1" w:styleId="Sangra3detindependienteCar">
    <w:name w:val="Sangría 3 de t. independiente Car"/>
    <w:basedOn w:val="Fuentedeprrafopredeter"/>
    <w:link w:val="Sangra3detindependiente"/>
    <w:rsid w:val="00622264"/>
    <w:rPr>
      <w:rFonts w:ascii="Arial" w:eastAsia="Times New Roman" w:hAnsi="Arial" w:cs="Arial"/>
      <w:sz w:val="24"/>
      <w:szCs w:val="24"/>
      <w:lang w:eastAsia="es-MX"/>
    </w:rPr>
  </w:style>
  <w:style w:type="paragraph" w:styleId="Mapadeldocumento">
    <w:name w:val="Document Map"/>
    <w:basedOn w:val="Normal"/>
    <w:link w:val="MapadeldocumentoCar"/>
    <w:uiPriority w:val="99"/>
    <w:semiHidden/>
    <w:unhideWhenUsed/>
    <w:rsid w:val="00622264"/>
    <w:pPr>
      <w:spacing w:after="0" w:line="240" w:lineRule="auto"/>
    </w:pPr>
    <w:rPr>
      <w:rFonts w:ascii="Times New Roman" w:eastAsia="Times New Roman" w:hAnsi="Times New Roman" w:cs="Times New Roman"/>
      <w:sz w:val="24"/>
      <w:szCs w:val="24"/>
      <w:lang w:eastAsia="es-MX"/>
    </w:rPr>
  </w:style>
  <w:style w:type="character" w:customStyle="1" w:styleId="MapadeldocumentoCar">
    <w:name w:val="Mapa del documento Car"/>
    <w:basedOn w:val="Fuentedeprrafopredeter"/>
    <w:link w:val="Mapadeldocumento"/>
    <w:uiPriority w:val="99"/>
    <w:semiHidden/>
    <w:rsid w:val="00622264"/>
    <w:rPr>
      <w:rFonts w:ascii="Times New Roman" w:eastAsia="Times New Roman" w:hAnsi="Times New Roman" w:cs="Times New Roman"/>
      <w:sz w:val="24"/>
      <w:szCs w:val="24"/>
      <w:lang w:eastAsia="es-MX"/>
    </w:rPr>
  </w:style>
  <w:style w:type="paragraph" w:styleId="Asuntodelcomentario">
    <w:name w:val="annotation subject"/>
    <w:basedOn w:val="Normal"/>
    <w:link w:val="AsuntodelcomentarioCar"/>
    <w:unhideWhenUsed/>
    <w:rsid w:val="00622264"/>
    <w:pPr>
      <w:spacing w:after="0" w:line="240" w:lineRule="auto"/>
    </w:pPr>
    <w:rPr>
      <w:rFonts w:ascii="Times New Roman" w:eastAsia="Times New Roman" w:hAnsi="Times New Roman" w:cs="Times New Roman"/>
      <w:b/>
      <w:bCs/>
      <w:sz w:val="20"/>
      <w:szCs w:val="20"/>
      <w:lang w:eastAsia="es-MX"/>
    </w:rPr>
  </w:style>
  <w:style w:type="character" w:customStyle="1" w:styleId="AsuntodelcomentarioCar">
    <w:name w:val="Asunto del comentario Car"/>
    <w:basedOn w:val="TextocomentarioCar"/>
    <w:link w:val="Asuntodelcomentario"/>
    <w:rsid w:val="00622264"/>
    <w:rPr>
      <w:rFonts w:ascii="Times New Roman" w:eastAsia="Times New Roman" w:hAnsi="Times New Roman" w:cs="Times New Roman"/>
      <w:b/>
      <w:bCs/>
      <w:sz w:val="20"/>
      <w:szCs w:val="20"/>
      <w:lang w:eastAsia="es-MX"/>
    </w:rPr>
  </w:style>
  <w:style w:type="paragraph" w:styleId="Textodeglobo">
    <w:name w:val="Balloon Text"/>
    <w:basedOn w:val="Normal"/>
    <w:link w:val="TextodegloboCar"/>
    <w:unhideWhenUsed/>
    <w:rsid w:val="00622264"/>
    <w:pPr>
      <w:spacing w:after="0" w:line="240" w:lineRule="auto"/>
    </w:pPr>
    <w:rPr>
      <w:rFonts w:ascii="Segoe UI" w:eastAsia="Times New Roman" w:hAnsi="Segoe UI" w:cs="Segoe UI"/>
      <w:sz w:val="18"/>
      <w:szCs w:val="18"/>
      <w:lang w:eastAsia="es-MX"/>
    </w:rPr>
  </w:style>
  <w:style w:type="character" w:customStyle="1" w:styleId="TextodegloboCar">
    <w:name w:val="Texto de globo Car"/>
    <w:basedOn w:val="Fuentedeprrafopredeter"/>
    <w:link w:val="Textodeglobo"/>
    <w:rsid w:val="00622264"/>
    <w:rPr>
      <w:rFonts w:ascii="Segoe UI" w:eastAsia="Times New Roman" w:hAnsi="Segoe UI" w:cs="Segoe UI"/>
      <w:sz w:val="18"/>
      <w:szCs w:val="18"/>
      <w:lang w:eastAsia="es-MX"/>
    </w:rPr>
  </w:style>
  <w:style w:type="paragraph" w:styleId="Revisin">
    <w:name w:val="Revision"/>
    <w:basedOn w:val="Normal"/>
    <w:uiPriority w:val="99"/>
    <w:semiHidden/>
    <w:rsid w:val="00622264"/>
    <w:pPr>
      <w:spacing w:after="0" w:line="240" w:lineRule="auto"/>
    </w:pPr>
    <w:rPr>
      <w:rFonts w:ascii="Calibri" w:eastAsia="Times New Roman" w:hAnsi="Calibri" w:cs="Times New Roman"/>
      <w:lang w:eastAsia="es-MX"/>
    </w:rPr>
  </w:style>
  <w:style w:type="character" w:customStyle="1" w:styleId="PrrafodelistaCar">
    <w:name w:val="Párrafo de lista Car"/>
    <w:aliases w:val="prueba1 Car,Numeración 1 Car,4 Viñ 1nivel Car,CNBV Parrafo1 Car,Bullet List Car,Bulletr List Paragraph Car,Cuadrícula media 1 - Énfasis 21 Car,Estilo0 Car,FooterText Car,List Paragraph1 Car,List Paragraph11 Car,Listas Car,Romano Car"/>
    <w:link w:val="Prrafodelista"/>
    <w:uiPriority w:val="99"/>
    <w:qFormat/>
    <w:rsid w:val="00622264"/>
    <w:rPr>
      <w:rFonts w:ascii="Times New Roman" w:hAnsi="Times New Roman" w:cs="Times New Roman"/>
    </w:rPr>
  </w:style>
  <w:style w:type="paragraph" w:styleId="Prrafodelista">
    <w:name w:val="List Paragraph"/>
    <w:aliases w:val="prueba1,Numeración 1,4 Viñ 1nivel,CNBV Parrafo1,Bullet List,Bulletr List Paragraph,Cuadrícula media 1 - Énfasis 21,Estilo0,FooterText,List Paragraph1,List Paragraph11,Listas,Paragraphe de liste1,Romano,Romanos,lp1,numbered,列出段落,列出段落1"/>
    <w:basedOn w:val="Normal"/>
    <w:link w:val="PrrafodelistaCar"/>
    <w:uiPriority w:val="99"/>
    <w:qFormat/>
    <w:rsid w:val="00622264"/>
    <w:pPr>
      <w:spacing w:after="0" w:line="360" w:lineRule="atLeast"/>
      <w:ind w:left="720"/>
      <w:jc w:val="both"/>
    </w:pPr>
    <w:rPr>
      <w:rFonts w:ascii="Times New Roman" w:hAnsi="Times New Roman" w:cs="Times New Roman"/>
    </w:rPr>
  </w:style>
  <w:style w:type="paragraph" w:customStyle="1" w:styleId="1">
    <w:name w:val="1"/>
    <w:basedOn w:val="Normal"/>
    <w:next w:val="TtuloTDC"/>
    <w:uiPriority w:val="99"/>
    <w:qFormat/>
    <w:rsid w:val="00622264"/>
    <w:pPr>
      <w:keepNext/>
      <w:spacing w:before="480" w:after="0" w:line="276" w:lineRule="auto"/>
    </w:pPr>
    <w:rPr>
      <w:rFonts w:ascii="Cambria" w:eastAsia="Times New Roman" w:hAnsi="Cambria" w:cs="Times New Roman"/>
      <w:b/>
      <w:bCs/>
      <w:color w:val="365F91"/>
      <w:sz w:val="28"/>
      <w:szCs w:val="28"/>
      <w:lang w:eastAsia="es-MX"/>
    </w:rPr>
  </w:style>
  <w:style w:type="character" w:customStyle="1" w:styleId="TextoCar">
    <w:name w:val="Texto Car"/>
    <w:link w:val="Texto"/>
    <w:rsid w:val="00622264"/>
    <w:rPr>
      <w:rFonts w:ascii="Arial" w:hAnsi="Arial" w:cs="Arial"/>
    </w:rPr>
  </w:style>
  <w:style w:type="paragraph" w:customStyle="1" w:styleId="Texto">
    <w:name w:val="Texto"/>
    <w:basedOn w:val="Normal"/>
    <w:link w:val="TextoCar"/>
    <w:rsid w:val="00622264"/>
    <w:pPr>
      <w:spacing w:after="101" w:line="216" w:lineRule="atLeast"/>
      <w:ind w:firstLine="288"/>
      <w:jc w:val="both"/>
    </w:pPr>
    <w:rPr>
      <w:rFonts w:ascii="Arial" w:hAnsi="Arial" w:cs="Arial"/>
    </w:rPr>
  </w:style>
  <w:style w:type="paragraph" w:customStyle="1" w:styleId="Prrafodelista11">
    <w:name w:val="Párrafo de lista11"/>
    <w:basedOn w:val="Normal"/>
    <w:uiPriority w:val="99"/>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First">
    <w:name w:val="Párrafo de lista11CxSpFirst"/>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Middle">
    <w:name w:val="Párrafo de lista11CxSpMiddle"/>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Prrafodelista11CxSpLast">
    <w:name w:val="Párrafo de lista11CxSpLast"/>
    <w:basedOn w:val="Normal"/>
    <w:rsid w:val="00622264"/>
    <w:pPr>
      <w:spacing w:after="0" w:line="360" w:lineRule="atLeast"/>
      <w:ind w:left="720"/>
      <w:jc w:val="both"/>
    </w:pPr>
    <w:rPr>
      <w:rFonts w:ascii="Times New Roman" w:eastAsia="Times New Roman" w:hAnsi="Times New Roman" w:cs="Times New Roman"/>
      <w:sz w:val="24"/>
      <w:szCs w:val="24"/>
      <w:lang w:eastAsia="es-MX"/>
    </w:rPr>
  </w:style>
  <w:style w:type="paragraph" w:customStyle="1" w:styleId="Titulo">
    <w:name w:val="Titulo"/>
    <w:basedOn w:val="Normal"/>
    <w:uiPriority w:val="99"/>
    <w:rsid w:val="00622264"/>
    <w:pPr>
      <w:spacing w:after="0" w:line="240" w:lineRule="auto"/>
      <w:jc w:val="center"/>
    </w:pPr>
    <w:rPr>
      <w:rFonts w:ascii="Arial" w:eastAsia="Times New Roman" w:hAnsi="Arial" w:cs="Arial"/>
      <w:b/>
      <w:bCs/>
      <w:sz w:val="24"/>
      <w:szCs w:val="24"/>
      <w:lang w:eastAsia="es-MX"/>
    </w:rPr>
  </w:style>
  <w:style w:type="paragraph" w:customStyle="1" w:styleId="Sub-titulo">
    <w:name w:val="Sub-titulo"/>
    <w:basedOn w:val="Normal"/>
    <w:uiPriority w:val="99"/>
    <w:rsid w:val="00622264"/>
    <w:pPr>
      <w:spacing w:before="20" w:after="20" w:line="240" w:lineRule="auto"/>
      <w:jc w:val="center"/>
    </w:pPr>
    <w:rPr>
      <w:rFonts w:ascii="Arial" w:eastAsia="Times New Roman" w:hAnsi="Arial" w:cs="Arial"/>
      <w:b/>
      <w:bCs/>
      <w:sz w:val="16"/>
      <w:szCs w:val="16"/>
      <w:lang w:eastAsia="es-MX"/>
    </w:rPr>
  </w:style>
  <w:style w:type="character" w:customStyle="1" w:styleId="ListParagraphChar">
    <w:name w:val="List Paragraph Char"/>
    <w:link w:val="Prrafodelista1"/>
    <w:rsid w:val="00622264"/>
    <w:rPr>
      <w:rFonts w:ascii="Times New Roman" w:hAnsi="Times New Roman" w:cs="Times New Roman"/>
    </w:rPr>
  </w:style>
  <w:style w:type="paragraph" w:customStyle="1" w:styleId="Prrafodelista1">
    <w:name w:val="Párrafo de lista1"/>
    <w:basedOn w:val="Normal"/>
    <w:link w:val="ListParagraphChar"/>
    <w:rsid w:val="00622264"/>
    <w:pPr>
      <w:spacing w:after="0" w:line="240" w:lineRule="auto"/>
      <w:ind w:left="720"/>
    </w:pPr>
    <w:rPr>
      <w:rFonts w:ascii="Times New Roman" w:hAnsi="Times New Roman" w:cs="Times New Roman"/>
    </w:rPr>
  </w:style>
  <w:style w:type="paragraph" w:customStyle="1" w:styleId="Prrafodelista1CxSpFirst">
    <w:name w:val="Párrafo de lista1CxSpFir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1CxSpMiddle">
    <w:name w:val="Párrafo de lista1CxSpMiddle"/>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1CxSpLast">
    <w:name w:val="Párrafo de lista1CxSpLa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NOMBREDEFIGURA">
    <w:name w:val="NOMBRE DE FIGURA"/>
    <w:basedOn w:val="Normal"/>
    <w:uiPriority w:val="99"/>
    <w:rsid w:val="00622264"/>
    <w:pPr>
      <w:overflowPunct w:val="0"/>
      <w:autoSpaceDE w:val="0"/>
      <w:autoSpaceDN w:val="0"/>
      <w:spacing w:after="0" w:line="240" w:lineRule="atLeast"/>
      <w:ind w:right="657" w:firstLine="1"/>
      <w:jc w:val="center"/>
    </w:pPr>
    <w:rPr>
      <w:rFonts w:ascii="Arial" w:eastAsia="Times New Roman" w:hAnsi="Arial" w:cs="Arial"/>
      <w:sz w:val="20"/>
      <w:szCs w:val="20"/>
      <w:lang w:eastAsia="es-MX"/>
    </w:rPr>
  </w:style>
  <w:style w:type="paragraph" w:customStyle="1" w:styleId="TEXTOCONNUMERO">
    <w:name w:val="TEXTO CON NUMERO"/>
    <w:basedOn w:val="Normal"/>
    <w:uiPriority w:val="99"/>
    <w:rsid w:val="00622264"/>
    <w:pPr>
      <w:overflowPunct w:val="0"/>
      <w:autoSpaceDE w:val="0"/>
      <w:autoSpaceDN w:val="0"/>
      <w:spacing w:after="0" w:line="240" w:lineRule="auto"/>
      <w:ind w:left="567" w:hanging="283"/>
      <w:jc w:val="both"/>
    </w:pPr>
    <w:rPr>
      <w:rFonts w:ascii="Arial" w:eastAsia="Times New Roman" w:hAnsi="Arial" w:cs="Arial"/>
      <w:sz w:val="20"/>
      <w:szCs w:val="20"/>
      <w:lang w:eastAsia="es-MX"/>
    </w:rPr>
  </w:style>
  <w:style w:type="character" w:customStyle="1" w:styleId="TITULOCAPCar">
    <w:name w:val="TITULO CAP Car"/>
    <w:link w:val="TITULOCAP"/>
    <w:uiPriority w:val="99"/>
    <w:rsid w:val="00622264"/>
    <w:rPr>
      <w:rFonts w:ascii="Arial" w:hAnsi="Arial" w:cs="Arial"/>
      <w:b/>
      <w:bCs/>
    </w:rPr>
  </w:style>
  <w:style w:type="paragraph" w:customStyle="1" w:styleId="TITULOCAP">
    <w:name w:val="TITULO CAP"/>
    <w:basedOn w:val="Normal"/>
    <w:link w:val="TITULOCAPCar"/>
    <w:uiPriority w:val="99"/>
    <w:rsid w:val="00622264"/>
    <w:pPr>
      <w:autoSpaceDE w:val="0"/>
      <w:autoSpaceDN w:val="0"/>
      <w:spacing w:after="0" w:line="240" w:lineRule="auto"/>
      <w:ind w:left="720" w:hanging="360"/>
    </w:pPr>
    <w:rPr>
      <w:rFonts w:ascii="Arial" w:hAnsi="Arial" w:cs="Arial"/>
      <w:b/>
      <w:bCs/>
    </w:rPr>
  </w:style>
  <w:style w:type="character" w:customStyle="1" w:styleId="SUBCAP1Car">
    <w:name w:val="SUBCAP1 Car"/>
    <w:link w:val="SUBCAP1"/>
    <w:uiPriority w:val="99"/>
    <w:rsid w:val="00622264"/>
    <w:rPr>
      <w:rFonts w:ascii="Arial" w:hAnsi="Arial" w:cs="Arial"/>
      <w:b/>
      <w:bCs/>
    </w:rPr>
  </w:style>
  <w:style w:type="paragraph" w:customStyle="1" w:styleId="SUBCAP1">
    <w:name w:val="SUBCAP1"/>
    <w:basedOn w:val="Normal"/>
    <w:link w:val="SUBCAP1Car"/>
    <w:uiPriority w:val="99"/>
    <w:rsid w:val="00622264"/>
    <w:pPr>
      <w:autoSpaceDE w:val="0"/>
      <w:autoSpaceDN w:val="0"/>
      <w:spacing w:after="0" w:line="240" w:lineRule="auto"/>
      <w:ind w:left="360" w:hanging="360"/>
    </w:pPr>
    <w:rPr>
      <w:rFonts w:ascii="Arial" w:hAnsi="Arial" w:cs="Arial"/>
      <w:b/>
      <w:bCs/>
    </w:rPr>
  </w:style>
  <w:style w:type="character" w:customStyle="1" w:styleId="SUBCAP2Car">
    <w:name w:val="SUBCAP2 Car"/>
    <w:link w:val="SUBCAP2"/>
    <w:uiPriority w:val="99"/>
    <w:rsid w:val="00622264"/>
    <w:rPr>
      <w:rFonts w:ascii="Arial" w:hAnsi="Arial" w:cs="Arial"/>
      <w:b/>
      <w:bCs/>
    </w:rPr>
  </w:style>
  <w:style w:type="paragraph" w:customStyle="1" w:styleId="SUBCAP2">
    <w:name w:val="SUBCAP2"/>
    <w:basedOn w:val="Normal"/>
    <w:link w:val="SUBCAP2Car"/>
    <w:uiPriority w:val="99"/>
    <w:rsid w:val="00622264"/>
    <w:pPr>
      <w:autoSpaceDE w:val="0"/>
      <w:autoSpaceDN w:val="0"/>
      <w:spacing w:after="0" w:line="240" w:lineRule="auto"/>
      <w:ind w:left="720" w:hanging="720"/>
    </w:pPr>
    <w:rPr>
      <w:rFonts w:ascii="Arial" w:hAnsi="Arial" w:cs="Arial"/>
      <w:b/>
      <w:bCs/>
    </w:rPr>
  </w:style>
  <w:style w:type="character" w:customStyle="1" w:styleId="SUBCAP3Car">
    <w:name w:val="SUBCAP3 Car"/>
    <w:link w:val="SUBCAP3"/>
    <w:uiPriority w:val="99"/>
    <w:rsid w:val="00622264"/>
    <w:rPr>
      <w:rFonts w:ascii="Arial" w:hAnsi="Arial" w:cs="Arial"/>
      <w:b/>
      <w:bCs/>
    </w:rPr>
  </w:style>
  <w:style w:type="paragraph" w:customStyle="1" w:styleId="SUBCAP3">
    <w:name w:val="SUBCAP3"/>
    <w:basedOn w:val="Normal"/>
    <w:link w:val="SUBCAP3Car"/>
    <w:uiPriority w:val="99"/>
    <w:rsid w:val="00622264"/>
    <w:pPr>
      <w:autoSpaceDE w:val="0"/>
      <w:autoSpaceDN w:val="0"/>
      <w:spacing w:after="0" w:line="240" w:lineRule="auto"/>
      <w:ind w:left="720" w:hanging="720"/>
    </w:pPr>
    <w:rPr>
      <w:rFonts w:ascii="Arial" w:hAnsi="Arial" w:cs="Arial"/>
      <w:b/>
      <w:bCs/>
    </w:rPr>
  </w:style>
  <w:style w:type="character" w:customStyle="1" w:styleId="SUBCAP4Car">
    <w:name w:val="SUBCAP4 Car"/>
    <w:link w:val="SUBCAP4"/>
    <w:uiPriority w:val="99"/>
    <w:rsid w:val="00622264"/>
    <w:rPr>
      <w:rFonts w:ascii="Arial" w:hAnsi="Arial" w:cs="Arial"/>
      <w:b/>
      <w:bCs/>
    </w:rPr>
  </w:style>
  <w:style w:type="paragraph" w:customStyle="1" w:styleId="SUBCAP4">
    <w:name w:val="SUBCAP4"/>
    <w:basedOn w:val="Normal"/>
    <w:link w:val="SUBCAP4Car"/>
    <w:uiPriority w:val="99"/>
    <w:rsid w:val="00622264"/>
    <w:pPr>
      <w:autoSpaceDE w:val="0"/>
      <w:autoSpaceDN w:val="0"/>
      <w:spacing w:after="0" w:line="240" w:lineRule="auto"/>
      <w:ind w:left="720" w:hanging="720"/>
    </w:pPr>
    <w:rPr>
      <w:rFonts w:ascii="Arial" w:hAnsi="Arial" w:cs="Arial"/>
      <w:b/>
      <w:bCs/>
    </w:rPr>
  </w:style>
  <w:style w:type="paragraph" w:customStyle="1" w:styleId="Estilo01">
    <w:name w:val="Estilo01"/>
    <w:basedOn w:val="Normal"/>
    <w:uiPriority w:val="99"/>
    <w:rsid w:val="00622264"/>
    <w:pPr>
      <w:keepNext/>
      <w:spacing w:after="0" w:line="240" w:lineRule="auto"/>
      <w:jc w:val="both"/>
    </w:pPr>
    <w:rPr>
      <w:rFonts w:ascii="Arial" w:eastAsia="Times New Roman" w:hAnsi="Arial" w:cs="Arial"/>
      <w:sz w:val="20"/>
      <w:szCs w:val="20"/>
      <w:lang w:eastAsia="es-MX"/>
    </w:rPr>
  </w:style>
  <w:style w:type="paragraph" w:customStyle="1" w:styleId="Estilo02">
    <w:name w:val="Estilo02"/>
    <w:basedOn w:val="Normal"/>
    <w:uiPriority w:val="99"/>
    <w:rsid w:val="00622264"/>
    <w:pPr>
      <w:spacing w:after="0" w:line="240" w:lineRule="auto"/>
      <w:jc w:val="both"/>
    </w:pPr>
    <w:rPr>
      <w:rFonts w:ascii="Arial" w:eastAsia="Times New Roman" w:hAnsi="Arial" w:cs="Arial"/>
      <w:sz w:val="20"/>
      <w:szCs w:val="20"/>
      <w:lang w:eastAsia="es-MX"/>
    </w:rPr>
  </w:style>
  <w:style w:type="character" w:customStyle="1" w:styleId="MedidasCar">
    <w:name w:val="Medidas Car"/>
    <w:link w:val="Medidas"/>
    <w:uiPriority w:val="99"/>
    <w:rsid w:val="00622264"/>
    <w:rPr>
      <w:rFonts w:ascii="ITC Avant Garde" w:hAnsi="ITC Avant Garde"/>
      <w:i/>
      <w:iCs/>
      <w:color w:val="000000"/>
    </w:rPr>
  </w:style>
  <w:style w:type="paragraph" w:customStyle="1" w:styleId="Medidas">
    <w:name w:val="Medidas"/>
    <w:basedOn w:val="Normal"/>
    <w:link w:val="MedidasCar"/>
    <w:uiPriority w:val="99"/>
    <w:rsid w:val="00622264"/>
    <w:pPr>
      <w:spacing w:after="0" w:line="276" w:lineRule="auto"/>
      <w:ind w:left="567" w:right="567"/>
      <w:jc w:val="both"/>
    </w:pPr>
    <w:rPr>
      <w:rFonts w:ascii="ITC Avant Garde" w:hAnsi="ITC Avant Garde"/>
      <w:i/>
      <w:iCs/>
      <w:color w:val="000000"/>
    </w:rPr>
  </w:style>
  <w:style w:type="paragraph" w:customStyle="1" w:styleId="MedidasCxSpFirst">
    <w:name w:val="MedidasCxSpFirst"/>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MedidasCxSpMiddle">
    <w:name w:val="MedidasCxSpMiddle"/>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MedidasCxSpLast">
    <w:name w:val="MedidasCxSpLast"/>
    <w:basedOn w:val="Normal"/>
    <w:rsid w:val="00622264"/>
    <w:pPr>
      <w:spacing w:after="0" w:line="276" w:lineRule="auto"/>
      <w:ind w:left="567" w:right="567"/>
      <w:jc w:val="both"/>
    </w:pPr>
    <w:rPr>
      <w:rFonts w:ascii="ITC Avant Garde" w:eastAsia="Times New Roman" w:hAnsi="ITC Avant Garde" w:cs="Times New Roman"/>
      <w:i/>
      <w:iCs/>
      <w:color w:val="000000"/>
      <w:sz w:val="18"/>
      <w:szCs w:val="18"/>
      <w:lang w:eastAsia="es-MX"/>
    </w:rPr>
  </w:style>
  <w:style w:type="paragraph" w:customStyle="1" w:styleId="Level2">
    <w:name w:val="Level 2"/>
    <w:basedOn w:val="Normal"/>
    <w:rsid w:val="00622264"/>
    <w:pPr>
      <w:spacing w:after="0" w:line="240" w:lineRule="auto"/>
      <w:ind w:left="1440" w:hanging="720"/>
    </w:pPr>
    <w:rPr>
      <w:rFonts w:ascii="Courier New" w:eastAsia="Times New Roman" w:hAnsi="Courier New" w:cs="Courier New"/>
      <w:sz w:val="24"/>
      <w:szCs w:val="24"/>
      <w:lang w:eastAsia="es-MX"/>
    </w:rPr>
  </w:style>
  <w:style w:type="paragraph" w:customStyle="1" w:styleId="Prrafodelista2">
    <w:name w:val="Párrafo de lista2"/>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First">
    <w:name w:val="Párrafo de lista2CxSpFir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Middle">
    <w:name w:val="Párrafo de lista2CxSpMiddle"/>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Prrafodelista2CxSpLast">
    <w:name w:val="Párrafo de lista2CxSpLast"/>
    <w:basedOn w:val="Normal"/>
    <w:rsid w:val="00622264"/>
    <w:pPr>
      <w:spacing w:after="0" w:line="240" w:lineRule="auto"/>
      <w:ind w:left="720"/>
    </w:pPr>
    <w:rPr>
      <w:rFonts w:ascii="Times New Roman" w:eastAsia="Times New Roman" w:hAnsi="Times New Roman" w:cs="Times New Roman"/>
      <w:sz w:val="24"/>
      <w:szCs w:val="24"/>
      <w:lang w:eastAsia="es-MX"/>
    </w:rPr>
  </w:style>
  <w:style w:type="paragraph" w:customStyle="1" w:styleId="Estilo">
    <w:name w:val="Estilo"/>
    <w:basedOn w:val="Normal"/>
    <w:rsid w:val="00622264"/>
    <w:pPr>
      <w:autoSpaceDE w:val="0"/>
      <w:autoSpaceDN w:val="0"/>
      <w:spacing w:after="0" w:line="240" w:lineRule="auto"/>
    </w:pPr>
    <w:rPr>
      <w:rFonts w:ascii="Arial" w:eastAsia="Times New Roman" w:hAnsi="Arial" w:cs="Arial"/>
      <w:sz w:val="24"/>
      <w:szCs w:val="24"/>
      <w:lang w:eastAsia="es-MX"/>
    </w:rPr>
  </w:style>
  <w:style w:type="paragraph" w:customStyle="1" w:styleId="p1">
    <w:name w:val="p1"/>
    <w:basedOn w:val="Normal"/>
    <w:rsid w:val="00622264"/>
    <w:pPr>
      <w:spacing w:after="0" w:line="240" w:lineRule="auto"/>
    </w:pPr>
    <w:rPr>
      <w:rFonts w:ascii="Helvetica" w:eastAsia="Times New Roman" w:hAnsi="Helvetica" w:cs="Helvetica"/>
      <w:color w:val="0F0F0F"/>
      <w:sz w:val="18"/>
      <w:szCs w:val="18"/>
      <w:lang w:eastAsia="es-MX"/>
    </w:rPr>
  </w:style>
  <w:style w:type="paragraph" w:customStyle="1" w:styleId="p2">
    <w:name w:val="p2"/>
    <w:basedOn w:val="Normal"/>
    <w:rsid w:val="00622264"/>
    <w:pPr>
      <w:spacing w:after="0" w:line="240" w:lineRule="auto"/>
    </w:pPr>
    <w:rPr>
      <w:rFonts w:ascii="Helvetica" w:eastAsia="Times New Roman" w:hAnsi="Helvetica" w:cs="Helvetica"/>
      <w:color w:val="0F0F0F"/>
      <w:sz w:val="21"/>
      <w:szCs w:val="21"/>
      <w:lang w:eastAsia="es-MX"/>
    </w:rPr>
  </w:style>
  <w:style w:type="paragraph" w:customStyle="1" w:styleId="p3">
    <w:name w:val="p3"/>
    <w:basedOn w:val="Normal"/>
    <w:rsid w:val="00622264"/>
    <w:pPr>
      <w:spacing w:after="0" w:line="240" w:lineRule="auto"/>
    </w:pPr>
    <w:rPr>
      <w:rFonts w:ascii="Helvetica" w:eastAsia="Times New Roman" w:hAnsi="Helvetica" w:cs="Helvetica"/>
      <w:color w:val="0F0F0F"/>
      <w:sz w:val="20"/>
      <w:szCs w:val="20"/>
      <w:lang w:eastAsia="es-MX"/>
    </w:rPr>
  </w:style>
  <w:style w:type="paragraph" w:customStyle="1" w:styleId="p4">
    <w:name w:val="p4"/>
    <w:basedOn w:val="Normal"/>
    <w:rsid w:val="00622264"/>
    <w:pPr>
      <w:spacing w:after="0" w:line="240" w:lineRule="auto"/>
    </w:pPr>
    <w:rPr>
      <w:rFonts w:ascii="Helvetica" w:eastAsia="Times New Roman" w:hAnsi="Helvetica" w:cs="Helvetica"/>
      <w:color w:val="0F0F0F"/>
      <w:sz w:val="17"/>
      <w:szCs w:val="17"/>
      <w:lang w:eastAsia="es-MX"/>
    </w:rPr>
  </w:style>
  <w:style w:type="character" w:customStyle="1" w:styleId="IFTnormalCar">
    <w:name w:val="IFT normal Car"/>
    <w:link w:val="IFTnormal"/>
    <w:rsid w:val="00622264"/>
    <w:rPr>
      <w:rFonts w:ascii="ITC Avant Garde" w:eastAsia="Times New Roman" w:hAnsi="ITC Avant Garde"/>
      <w:color w:val="000000"/>
    </w:rPr>
  </w:style>
  <w:style w:type="paragraph" w:customStyle="1" w:styleId="IFTnormal">
    <w:name w:val="IFT normal"/>
    <w:basedOn w:val="Normal"/>
    <w:link w:val="IFTnormalCar"/>
    <w:qFormat/>
    <w:rsid w:val="00622264"/>
    <w:pPr>
      <w:spacing w:after="200" w:line="276" w:lineRule="auto"/>
      <w:jc w:val="both"/>
    </w:pPr>
    <w:rPr>
      <w:rFonts w:ascii="ITC Avant Garde" w:eastAsia="Times New Roman" w:hAnsi="ITC Avant Garde"/>
      <w:color w:val="000000"/>
    </w:rPr>
  </w:style>
  <w:style w:type="paragraph" w:customStyle="1" w:styleId="msochpdefault">
    <w:name w:val="msochpdefault"/>
    <w:basedOn w:val="Normal"/>
    <w:rsid w:val="00622264"/>
    <w:pPr>
      <w:spacing w:before="100" w:beforeAutospacing="1" w:after="100" w:afterAutospacing="1" w:line="240" w:lineRule="auto"/>
    </w:pPr>
    <w:rPr>
      <w:rFonts w:ascii="Calibri" w:eastAsia="Times New Roman" w:hAnsi="Calibri" w:cs="Times New Roman"/>
      <w:sz w:val="24"/>
      <w:szCs w:val="24"/>
      <w:lang w:eastAsia="es-MX"/>
    </w:rPr>
  </w:style>
  <w:style w:type="character" w:styleId="Refdenotaalpie">
    <w:name w:val="footnote reference"/>
    <w:uiPriority w:val="99"/>
    <w:unhideWhenUsed/>
    <w:rsid w:val="00622264"/>
    <w:rPr>
      <w:rFonts w:ascii="Times New Roman" w:hAnsi="Times New Roman" w:cs="Times New Roman" w:hint="default"/>
      <w:vertAlign w:val="superscript"/>
    </w:rPr>
  </w:style>
  <w:style w:type="character" w:styleId="Refdecomentario">
    <w:name w:val="annotation reference"/>
    <w:uiPriority w:val="99"/>
    <w:unhideWhenUsed/>
    <w:rsid w:val="00622264"/>
    <w:rPr>
      <w:rFonts w:ascii="Times New Roman" w:hAnsi="Times New Roman" w:cs="Times New Roman" w:hint="default"/>
    </w:rPr>
  </w:style>
  <w:style w:type="character" w:styleId="Nmerodepgina">
    <w:name w:val="page number"/>
    <w:unhideWhenUsed/>
    <w:rsid w:val="00622264"/>
    <w:rPr>
      <w:rFonts w:ascii="Times New Roman" w:hAnsi="Times New Roman" w:cs="Times New Roman" w:hint="default"/>
    </w:rPr>
  </w:style>
  <w:style w:type="character" w:styleId="Textodelmarcadordeposicin">
    <w:name w:val="Placeholder Text"/>
    <w:uiPriority w:val="99"/>
    <w:semiHidden/>
    <w:rsid w:val="00622264"/>
    <w:rPr>
      <w:color w:val="808080"/>
    </w:rPr>
  </w:style>
  <w:style w:type="character" w:customStyle="1" w:styleId="Dato">
    <w:name w:val="Dato"/>
    <w:uiPriority w:val="99"/>
    <w:rsid w:val="00622264"/>
    <w:rPr>
      <w:b/>
      <w:bCs/>
    </w:rPr>
  </w:style>
  <w:style w:type="character" w:customStyle="1" w:styleId="s1">
    <w:name w:val="s1"/>
    <w:rsid w:val="00622264"/>
    <w:rPr>
      <w:rFonts w:ascii="Helvetica" w:hAnsi="Helvetica" w:cs="Helvetica" w:hint="default"/>
    </w:rPr>
  </w:style>
  <w:style w:type="character" w:customStyle="1" w:styleId="s2">
    <w:name w:val="s2"/>
    <w:rsid w:val="00622264"/>
    <w:rPr>
      <w:rFonts w:ascii="Helvetica" w:hAnsi="Helvetica" w:cs="Helvetica" w:hint="default"/>
    </w:rPr>
  </w:style>
  <w:style w:type="character" w:customStyle="1" w:styleId="s3">
    <w:name w:val="s3"/>
    <w:rsid w:val="00622264"/>
    <w:rPr>
      <w:rFonts w:ascii="Helvetica" w:hAnsi="Helvetica" w:cs="Helvetica" w:hint="default"/>
    </w:rPr>
  </w:style>
  <w:style w:type="character" w:customStyle="1" w:styleId="s4">
    <w:name w:val="s4"/>
    <w:rsid w:val="00622264"/>
    <w:rPr>
      <w:rFonts w:ascii="Helvetica" w:hAnsi="Helvetica" w:cs="Helvetica" w:hint="default"/>
    </w:rPr>
  </w:style>
  <w:style w:type="character" w:customStyle="1" w:styleId="s5">
    <w:name w:val="s5"/>
    <w:rsid w:val="00622264"/>
    <w:rPr>
      <w:rFonts w:ascii="Helvetica" w:hAnsi="Helvetica" w:cs="Helvetica" w:hint="default"/>
    </w:rPr>
  </w:style>
  <w:style w:type="character" w:customStyle="1" w:styleId="s6">
    <w:name w:val="s6"/>
    <w:rsid w:val="00622264"/>
    <w:rPr>
      <w:rFonts w:ascii="Helvetica" w:hAnsi="Helvetica" w:cs="Helvetica" w:hint="default"/>
    </w:rPr>
  </w:style>
  <w:style w:type="character" w:customStyle="1" w:styleId="s7">
    <w:name w:val="s7"/>
    <w:rsid w:val="00622264"/>
    <w:rPr>
      <w:rFonts w:ascii="Helvetica" w:hAnsi="Helvetica" w:cs="Helvetica" w:hint="default"/>
    </w:rPr>
  </w:style>
  <w:style w:type="character" w:customStyle="1" w:styleId="s8">
    <w:name w:val="s8"/>
    <w:rsid w:val="00622264"/>
    <w:rPr>
      <w:rFonts w:ascii="Helvetica" w:hAnsi="Helvetica" w:cs="Helvetica" w:hint="default"/>
    </w:rPr>
  </w:style>
  <w:style w:type="character" w:customStyle="1" w:styleId="s9">
    <w:name w:val="s9"/>
    <w:rsid w:val="00622264"/>
    <w:rPr>
      <w:rFonts w:ascii="Helvetica" w:hAnsi="Helvetica" w:cs="Helvetica" w:hint="default"/>
    </w:rPr>
  </w:style>
  <w:style w:type="character" w:customStyle="1" w:styleId="s10">
    <w:name w:val="s10"/>
    <w:rsid w:val="00622264"/>
    <w:rPr>
      <w:rFonts w:ascii="Helvetica" w:hAnsi="Helvetica" w:cs="Helvetica" w:hint="default"/>
    </w:rPr>
  </w:style>
  <w:style w:type="character" w:customStyle="1" w:styleId="s11">
    <w:name w:val="s11"/>
    <w:rsid w:val="00622264"/>
    <w:rPr>
      <w:rFonts w:ascii="Helvetica" w:hAnsi="Helvetica" w:cs="Helvetica" w:hint="default"/>
    </w:rPr>
  </w:style>
  <w:style w:type="character" w:customStyle="1" w:styleId="s12">
    <w:name w:val="s12"/>
    <w:rsid w:val="00622264"/>
    <w:rPr>
      <w:rFonts w:ascii="Helvetica" w:hAnsi="Helvetica" w:cs="Helvetica" w:hint="default"/>
    </w:rPr>
  </w:style>
  <w:style w:type="character" w:customStyle="1" w:styleId="s13">
    <w:name w:val="s13"/>
    <w:rsid w:val="00622264"/>
    <w:rPr>
      <w:rFonts w:ascii="Helvetica" w:hAnsi="Helvetica" w:cs="Helvetica" w:hint="default"/>
    </w:rPr>
  </w:style>
  <w:style w:type="character" w:customStyle="1" w:styleId="s14">
    <w:name w:val="s14"/>
    <w:rsid w:val="00622264"/>
    <w:rPr>
      <w:rFonts w:ascii="Helvetica" w:hAnsi="Helvetica" w:cs="Helvetica" w:hint="default"/>
    </w:rPr>
  </w:style>
  <w:style w:type="character" w:customStyle="1" w:styleId="s15">
    <w:name w:val="s15"/>
    <w:rsid w:val="00622264"/>
    <w:rPr>
      <w:rFonts w:ascii="Helvetica" w:hAnsi="Helvetica" w:cs="Helvetica" w:hint="default"/>
    </w:rPr>
  </w:style>
  <w:style w:type="character" w:customStyle="1" w:styleId="s16">
    <w:name w:val="s16"/>
    <w:rsid w:val="00622264"/>
    <w:rPr>
      <w:rFonts w:ascii="Helvetica" w:hAnsi="Helvetica" w:cs="Helvetica" w:hint="default"/>
    </w:rPr>
  </w:style>
  <w:style w:type="character" w:customStyle="1" w:styleId="apple-converted-space">
    <w:name w:val="apple-converted-space"/>
    <w:basedOn w:val="Fuentedeprrafopredeter"/>
    <w:rsid w:val="00622264"/>
  </w:style>
  <w:style w:type="character" w:customStyle="1" w:styleId="apple-tab-span">
    <w:name w:val="apple-tab-span"/>
    <w:basedOn w:val="Fuentedeprrafopredeter"/>
    <w:rsid w:val="00622264"/>
  </w:style>
  <w:style w:type="table" w:styleId="Tablaconcuadrcula">
    <w:name w:val="Table Grid"/>
    <w:basedOn w:val="Tablanormal"/>
    <w:uiPriority w:val="59"/>
    <w:rsid w:val="0062226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622264"/>
    <w:pPr>
      <w:spacing w:after="0" w:line="240" w:lineRule="auto"/>
    </w:pPr>
    <w:rPr>
      <w:rFonts w:ascii="Calibri" w:eastAsia="Times New Roman" w:hAnsi="Calibri" w:cs="Times New Roman"/>
      <w:sz w:val="20"/>
      <w:szCs w:val="20"/>
      <w:lang w:eastAsia="es-MX"/>
    </w:rPr>
  </w:style>
  <w:style w:type="character" w:customStyle="1" w:styleId="TextonotaalfinalCar">
    <w:name w:val="Texto nota al final Car"/>
    <w:basedOn w:val="Fuentedeprrafopredeter"/>
    <w:link w:val="Textonotaalfinal"/>
    <w:uiPriority w:val="99"/>
    <w:semiHidden/>
    <w:rsid w:val="00622264"/>
    <w:rPr>
      <w:rFonts w:ascii="Calibri" w:eastAsia="Times New Roman" w:hAnsi="Calibri" w:cs="Times New Roman"/>
      <w:sz w:val="20"/>
      <w:szCs w:val="20"/>
      <w:lang w:eastAsia="es-MX"/>
    </w:rPr>
  </w:style>
  <w:style w:type="character" w:styleId="Refdenotaalfinal">
    <w:name w:val="endnote reference"/>
    <w:uiPriority w:val="99"/>
    <w:semiHidden/>
    <w:unhideWhenUsed/>
    <w:rsid w:val="00622264"/>
    <w:rPr>
      <w:vertAlign w:val="superscript"/>
    </w:rPr>
  </w:style>
  <w:style w:type="numbering" w:customStyle="1" w:styleId="Sinlista11">
    <w:name w:val="Sin lista11"/>
    <w:next w:val="Sinlista"/>
    <w:uiPriority w:val="99"/>
    <w:semiHidden/>
    <w:unhideWhenUsed/>
    <w:rsid w:val="00622264"/>
  </w:style>
  <w:style w:type="paragraph" w:customStyle="1" w:styleId="Default">
    <w:name w:val="Default"/>
    <w:rsid w:val="00622264"/>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TtuloTDC">
    <w:name w:val="TOC Heading"/>
    <w:basedOn w:val="Ttulo1"/>
    <w:next w:val="Normal"/>
    <w:uiPriority w:val="39"/>
    <w:semiHidden/>
    <w:unhideWhenUsed/>
    <w:qFormat/>
    <w:rsid w:val="00622264"/>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868e326f67f1874abd819807f958e9d8">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7498E-5AA1-4EA3-9C53-960FD63CCE8A}">
  <ds:schemaRefs>
    <ds:schemaRef ds:uri="http://schemas.openxmlformats.org/officeDocument/2006/bibliography"/>
  </ds:schemaRefs>
</ds:datastoreItem>
</file>

<file path=customXml/itemProps2.xml><?xml version="1.0" encoding="utf-8"?>
<ds:datastoreItem xmlns:ds="http://schemas.openxmlformats.org/officeDocument/2006/customXml" ds:itemID="{F58FD8FA-9B78-4FBF-A482-CA26FCB75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3D1D0B-F965-4F6D-8244-B5AB8C51F338}">
  <ds:schemaRefs>
    <ds:schemaRef ds:uri="http://schemas.microsoft.com/sharepoint/v3/contenttype/forms"/>
  </ds:schemaRefs>
</ds:datastoreItem>
</file>

<file path=customXml/itemProps4.xml><?xml version="1.0" encoding="utf-8"?>
<ds:datastoreItem xmlns:ds="http://schemas.openxmlformats.org/officeDocument/2006/customXml" ds:itemID="{46F3E461-39CC-4442-9287-3901DACA1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1873</Words>
  <Characters>10307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IFT</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Alberto Esquivel Villarruel</dc:creator>
  <cp:keywords/>
  <dc:description/>
  <cp:lastModifiedBy>Camacho Poblano Odín</cp:lastModifiedBy>
  <cp:revision>3</cp:revision>
  <dcterms:created xsi:type="dcterms:W3CDTF">2021-07-31T00:13:00Z</dcterms:created>
  <dcterms:modified xsi:type="dcterms:W3CDTF">2021-07-31T00:19:00Z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